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B3C" w:rsidRDefault="00547B3C" w:rsidP="001F0EC9">
      <w:pPr>
        <w:jc w:val="both"/>
        <w:rPr>
          <w:rFonts w:ascii="Arial" w:hAnsi="Arial" w:cs="Arial"/>
        </w:rPr>
      </w:pPr>
    </w:p>
    <w:p w:rsidR="00547B3C" w:rsidRDefault="00547B3C" w:rsidP="001F0EC9">
      <w:pPr>
        <w:jc w:val="both"/>
        <w:rPr>
          <w:rFonts w:ascii="Arial" w:hAnsi="Arial" w:cs="Arial"/>
        </w:rPr>
      </w:pPr>
    </w:p>
    <w:p w:rsidR="00547B3C" w:rsidRDefault="00CE3534" w:rsidP="00547B3C">
      <w:pPr>
        <w:jc w:val="center"/>
        <w:rPr>
          <w:rFonts w:ascii="Arial" w:hAnsi="Arial" w:cs="Arial"/>
        </w:rPr>
      </w:pPr>
      <w:r>
        <w:rPr>
          <w:rFonts w:ascii="Arial" w:hAnsi="Arial" w:cs="Arial"/>
        </w:rPr>
        <w:t xml:space="preserve">CONTRATO </w:t>
      </w:r>
      <w:r w:rsidR="00016AC8">
        <w:rPr>
          <w:rFonts w:ascii="Arial" w:hAnsi="Arial" w:cs="Arial"/>
        </w:rPr>
        <w:t xml:space="preserve">SERVICIO </w:t>
      </w:r>
      <w:r>
        <w:rPr>
          <w:rFonts w:ascii="Arial" w:hAnsi="Arial" w:cs="Arial"/>
        </w:rPr>
        <w:t xml:space="preserve">DE </w:t>
      </w:r>
      <w:r w:rsidR="00016AC8">
        <w:rPr>
          <w:rFonts w:ascii="Arial" w:hAnsi="Arial" w:cs="Arial"/>
        </w:rPr>
        <w:t>ANALISIS DE INFORMACION</w:t>
      </w:r>
      <w:r>
        <w:rPr>
          <w:rFonts w:ascii="Arial" w:hAnsi="Arial" w:cs="Arial"/>
        </w:rPr>
        <w:t xml:space="preserve"> </w:t>
      </w:r>
      <w:r w:rsidR="00547B3C">
        <w:rPr>
          <w:rFonts w:ascii="Arial" w:hAnsi="Arial" w:cs="Arial"/>
        </w:rPr>
        <w:t>CELEBRADO ENTRE INGENIERÍA APROPIADA S.A.S Y</w:t>
      </w:r>
      <w:r w:rsidR="00016AC8">
        <w:rPr>
          <w:rFonts w:ascii="Arial" w:hAnsi="Arial" w:cs="Arial"/>
        </w:rPr>
        <w:t xml:space="preserve"> GRITRANS S.A.S</w:t>
      </w:r>
    </w:p>
    <w:p w:rsidR="00547B3C" w:rsidRDefault="00547B3C" w:rsidP="00547B3C">
      <w:pPr>
        <w:jc w:val="center"/>
        <w:rPr>
          <w:rFonts w:ascii="Arial" w:hAnsi="Arial" w:cs="Arial"/>
        </w:rPr>
      </w:pPr>
    </w:p>
    <w:p w:rsidR="00547B3C" w:rsidRDefault="00547B3C" w:rsidP="001F0EC9">
      <w:pPr>
        <w:jc w:val="both"/>
        <w:rPr>
          <w:rFonts w:ascii="Arial" w:hAnsi="Arial" w:cs="Arial"/>
        </w:rPr>
      </w:pPr>
    </w:p>
    <w:p w:rsidR="001F0EC9" w:rsidRPr="001F0EC9" w:rsidRDefault="00474FD5" w:rsidP="001F0EC9">
      <w:pPr>
        <w:jc w:val="both"/>
        <w:rPr>
          <w:rFonts w:ascii="Arial" w:hAnsi="Arial" w:cs="Arial"/>
        </w:rPr>
      </w:pPr>
      <w:r w:rsidRPr="001F0EC9">
        <w:rPr>
          <w:rFonts w:ascii="Arial" w:hAnsi="Arial" w:cs="Arial"/>
        </w:rPr>
        <w:t>Entre</w:t>
      </w:r>
      <w:r w:rsidR="005E25CE" w:rsidRPr="001F0EC9">
        <w:rPr>
          <w:rFonts w:ascii="Arial" w:hAnsi="Arial" w:cs="Arial"/>
        </w:rPr>
        <w:t xml:space="preserve"> </w:t>
      </w:r>
      <w:r w:rsidRPr="001F0EC9">
        <w:rPr>
          <w:rFonts w:ascii="Arial" w:hAnsi="Arial" w:cs="Arial"/>
        </w:rPr>
        <w:t xml:space="preserve">los suscritos </w:t>
      </w:r>
      <w:r w:rsidR="001F0EC9" w:rsidRPr="001F0EC9">
        <w:rPr>
          <w:rFonts w:ascii="Arial" w:hAnsi="Arial" w:cs="Arial"/>
        </w:rPr>
        <w:t>______________________________</w:t>
      </w:r>
      <w:r w:rsidR="00547B3C">
        <w:rPr>
          <w:rFonts w:ascii="Arial" w:hAnsi="Arial" w:cs="Arial"/>
        </w:rPr>
        <w:t xml:space="preserve">, </w:t>
      </w:r>
      <w:r w:rsidR="005E25CE" w:rsidRPr="001F0EC9">
        <w:rPr>
          <w:rFonts w:ascii="Arial" w:hAnsi="Arial" w:cs="Arial"/>
        </w:rPr>
        <w:t>may</w:t>
      </w:r>
      <w:r w:rsidRPr="001F0EC9">
        <w:rPr>
          <w:rFonts w:ascii="Arial" w:hAnsi="Arial" w:cs="Arial"/>
        </w:rPr>
        <w:t>or de eda</w:t>
      </w:r>
      <w:r w:rsidR="005E25CE" w:rsidRPr="001F0EC9">
        <w:rPr>
          <w:rFonts w:ascii="Arial" w:hAnsi="Arial" w:cs="Arial"/>
        </w:rPr>
        <w:t>d</w:t>
      </w:r>
      <w:r w:rsidRPr="001F0EC9">
        <w:rPr>
          <w:rFonts w:ascii="Arial" w:hAnsi="Arial" w:cs="Arial"/>
        </w:rPr>
        <w:t xml:space="preserve"> con domicilio en </w:t>
      </w:r>
      <w:r w:rsidR="001F0EC9" w:rsidRPr="001F0EC9">
        <w:rPr>
          <w:rFonts w:ascii="Arial" w:hAnsi="Arial" w:cs="Arial"/>
        </w:rPr>
        <w:t>______________</w:t>
      </w:r>
      <w:r w:rsidR="00296FBB">
        <w:rPr>
          <w:rFonts w:ascii="Arial" w:hAnsi="Arial" w:cs="Arial"/>
        </w:rPr>
        <w:t>, quien se i</w:t>
      </w:r>
      <w:r w:rsidRPr="001F0EC9">
        <w:rPr>
          <w:rFonts w:ascii="Arial" w:hAnsi="Arial" w:cs="Arial"/>
        </w:rPr>
        <w:t xml:space="preserve">dentifica con cédula de </w:t>
      </w:r>
      <w:r w:rsidR="001F0EC9" w:rsidRPr="001F0EC9">
        <w:rPr>
          <w:rFonts w:ascii="Arial" w:hAnsi="Arial" w:cs="Arial"/>
        </w:rPr>
        <w:t xml:space="preserve">Ciudadanía </w:t>
      </w:r>
      <w:r w:rsidRPr="001F0EC9">
        <w:rPr>
          <w:rFonts w:ascii="Arial" w:hAnsi="Arial" w:cs="Arial"/>
        </w:rPr>
        <w:t>No</w:t>
      </w:r>
      <w:r w:rsidR="001F0EC9" w:rsidRPr="001F0EC9">
        <w:rPr>
          <w:rFonts w:ascii="Arial" w:hAnsi="Arial" w:cs="Arial"/>
        </w:rPr>
        <w:t>__________</w:t>
      </w:r>
      <w:r w:rsidRPr="001F0EC9">
        <w:rPr>
          <w:rFonts w:ascii="Arial" w:hAnsi="Arial" w:cs="Arial"/>
        </w:rPr>
        <w:t xml:space="preserve">de </w:t>
      </w:r>
      <w:r w:rsidR="001F0EC9" w:rsidRPr="001F0EC9">
        <w:rPr>
          <w:rFonts w:ascii="Arial" w:hAnsi="Arial" w:cs="Arial"/>
        </w:rPr>
        <w:t>_______</w:t>
      </w:r>
      <w:r w:rsidRPr="001F0EC9">
        <w:rPr>
          <w:rFonts w:ascii="Arial" w:hAnsi="Arial" w:cs="Arial"/>
        </w:rPr>
        <w:t>, y quien actúa</w:t>
      </w:r>
      <w:r w:rsidR="00CE3534">
        <w:rPr>
          <w:rFonts w:ascii="Arial" w:hAnsi="Arial" w:cs="Arial"/>
        </w:rPr>
        <w:t xml:space="preserve"> para el presente efecto</w:t>
      </w:r>
      <w:r w:rsidRPr="001F0EC9">
        <w:rPr>
          <w:rFonts w:ascii="Arial" w:hAnsi="Arial" w:cs="Arial"/>
        </w:rPr>
        <w:t xml:space="preserve"> como Representante Legal de </w:t>
      </w:r>
      <w:r w:rsidR="001F0EC9" w:rsidRPr="001F0EC9">
        <w:rPr>
          <w:rFonts w:ascii="Arial" w:hAnsi="Arial" w:cs="Arial"/>
        </w:rPr>
        <w:t>_________________________</w:t>
      </w:r>
      <w:r w:rsidRPr="001F0EC9">
        <w:rPr>
          <w:rFonts w:ascii="Arial" w:hAnsi="Arial" w:cs="Arial"/>
        </w:rPr>
        <w:t xml:space="preserve">, identificada con NIT No. </w:t>
      </w:r>
      <w:r w:rsidR="001F0EC9" w:rsidRPr="001F0EC9">
        <w:rPr>
          <w:rFonts w:ascii="Arial" w:hAnsi="Arial" w:cs="Arial"/>
        </w:rPr>
        <w:t xml:space="preserve">________ </w:t>
      </w:r>
      <w:r w:rsidRPr="001F0EC9">
        <w:rPr>
          <w:rFonts w:ascii="Arial" w:hAnsi="Arial" w:cs="Arial"/>
        </w:rPr>
        <w:t xml:space="preserve">con domicilio </w:t>
      </w:r>
      <w:r w:rsidR="00547B3C">
        <w:rPr>
          <w:rFonts w:ascii="Arial" w:hAnsi="Arial" w:cs="Arial"/>
        </w:rPr>
        <w:t>en</w:t>
      </w:r>
      <w:r w:rsidR="001F0EC9" w:rsidRPr="001F0EC9">
        <w:rPr>
          <w:rFonts w:ascii="Arial" w:hAnsi="Arial" w:cs="Arial"/>
        </w:rPr>
        <w:t>_____________, quien en a</w:t>
      </w:r>
      <w:r w:rsidRPr="001F0EC9">
        <w:rPr>
          <w:rFonts w:ascii="Arial" w:hAnsi="Arial" w:cs="Arial"/>
        </w:rPr>
        <w:t>delante se denominará EL CLIENTE</w:t>
      </w:r>
      <w:r w:rsidR="001F0EC9" w:rsidRPr="001F0EC9">
        <w:rPr>
          <w:rFonts w:ascii="Arial" w:hAnsi="Arial" w:cs="Arial"/>
        </w:rPr>
        <w:t xml:space="preserve"> </w:t>
      </w:r>
      <w:r w:rsidRPr="001F0EC9">
        <w:rPr>
          <w:rFonts w:ascii="Arial" w:hAnsi="Arial" w:cs="Arial"/>
        </w:rPr>
        <w:t>de una parte, y de otra</w:t>
      </w:r>
      <w:r w:rsidR="00547B3C">
        <w:rPr>
          <w:rFonts w:ascii="Arial" w:hAnsi="Arial" w:cs="Arial"/>
        </w:rPr>
        <w:t xml:space="preserve"> </w:t>
      </w:r>
      <w:r w:rsidR="00CE3534" w:rsidRPr="001F0EC9">
        <w:rPr>
          <w:rFonts w:ascii="Arial" w:hAnsi="Arial" w:cs="Arial"/>
        </w:rPr>
        <w:t xml:space="preserve">GERMAN DARÍO ORTIZ ZAPATA </w:t>
      </w:r>
      <w:r w:rsidR="00547B3C">
        <w:rPr>
          <w:rFonts w:ascii="Arial" w:hAnsi="Arial" w:cs="Arial"/>
        </w:rPr>
        <w:t>,</w:t>
      </w:r>
      <w:r w:rsidR="00547B3C" w:rsidRPr="001F0EC9">
        <w:rPr>
          <w:rFonts w:ascii="Arial" w:hAnsi="Arial" w:cs="Arial"/>
        </w:rPr>
        <w:t xml:space="preserve"> mayor de edad con domicilio en Envigado</w:t>
      </w:r>
      <w:r w:rsidR="00547B3C">
        <w:rPr>
          <w:rFonts w:ascii="Arial" w:hAnsi="Arial" w:cs="Arial"/>
        </w:rPr>
        <w:t>, quien se i</w:t>
      </w:r>
      <w:r w:rsidR="00547B3C" w:rsidRPr="001F0EC9">
        <w:rPr>
          <w:rFonts w:ascii="Arial" w:hAnsi="Arial" w:cs="Arial"/>
        </w:rPr>
        <w:t>dentifica con cédula de ciudadanía No. 71</w:t>
      </w:r>
      <w:r w:rsidR="00547B3C">
        <w:rPr>
          <w:rFonts w:ascii="Arial" w:hAnsi="Arial" w:cs="Arial"/>
        </w:rPr>
        <w:t>.</w:t>
      </w:r>
      <w:r w:rsidR="00547B3C" w:rsidRPr="001F0EC9">
        <w:rPr>
          <w:rFonts w:ascii="Arial" w:hAnsi="Arial" w:cs="Arial"/>
        </w:rPr>
        <w:t>786</w:t>
      </w:r>
      <w:r w:rsidR="00547B3C">
        <w:rPr>
          <w:rFonts w:ascii="Arial" w:hAnsi="Arial" w:cs="Arial"/>
        </w:rPr>
        <w:t>.</w:t>
      </w:r>
      <w:r w:rsidR="00547B3C" w:rsidRPr="001F0EC9">
        <w:rPr>
          <w:rFonts w:ascii="Arial" w:hAnsi="Arial" w:cs="Arial"/>
        </w:rPr>
        <w:t>004 de Medellín</w:t>
      </w:r>
      <w:r w:rsidR="00CE3534">
        <w:rPr>
          <w:rFonts w:ascii="Arial" w:hAnsi="Arial" w:cs="Arial"/>
        </w:rPr>
        <w:t>, y</w:t>
      </w:r>
      <w:r w:rsidRPr="001F0EC9">
        <w:rPr>
          <w:rFonts w:ascii="Arial" w:hAnsi="Arial" w:cs="Arial"/>
        </w:rPr>
        <w:t xml:space="preserve"> </w:t>
      </w:r>
      <w:r w:rsidR="00CE3534" w:rsidRPr="001F0EC9">
        <w:rPr>
          <w:rFonts w:ascii="Arial" w:hAnsi="Arial" w:cs="Arial"/>
        </w:rPr>
        <w:t>quien</w:t>
      </w:r>
      <w:r w:rsidR="00CE3534">
        <w:rPr>
          <w:rFonts w:ascii="Arial" w:hAnsi="Arial" w:cs="Arial"/>
        </w:rPr>
        <w:t xml:space="preserve"> para el presente efecto</w:t>
      </w:r>
      <w:r w:rsidR="00CE3534" w:rsidRPr="001F0EC9">
        <w:rPr>
          <w:rFonts w:ascii="Arial" w:hAnsi="Arial" w:cs="Arial"/>
        </w:rPr>
        <w:t xml:space="preserve"> actúa como Representante Legal de </w:t>
      </w:r>
      <w:r w:rsidR="00CE3534">
        <w:rPr>
          <w:rFonts w:ascii="Arial" w:hAnsi="Arial" w:cs="Arial"/>
        </w:rPr>
        <w:t>INGENIERÍA APROPIADA S.A.S</w:t>
      </w:r>
      <w:r w:rsidR="00CE3534" w:rsidRPr="001F0EC9">
        <w:rPr>
          <w:rFonts w:ascii="Arial" w:hAnsi="Arial" w:cs="Arial"/>
        </w:rPr>
        <w:t xml:space="preserve">, identificada con NIT No. </w:t>
      </w:r>
      <w:r w:rsidR="00CE3534">
        <w:rPr>
          <w:rFonts w:ascii="Arial" w:hAnsi="Arial" w:cs="Arial"/>
        </w:rPr>
        <w:t>900.343.288-0</w:t>
      </w:r>
      <w:r w:rsidR="00CE3534" w:rsidRPr="001F0EC9">
        <w:rPr>
          <w:rFonts w:ascii="Arial" w:hAnsi="Arial" w:cs="Arial"/>
        </w:rPr>
        <w:t xml:space="preserve"> con domicilio </w:t>
      </w:r>
      <w:r w:rsidR="00CE3534">
        <w:rPr>
          <w:rFonts w:ascii="Arial" w:hAnsi="Arial" w:cs="Arial"/>
        </w:rPr>
        <w:t>en la ciudad de Envigado</w:t>
      </w:r>
      <w:r w:rsidR="00CE3534" w:rsidRPr="001F0EC9">
        <w:rPr>
          <w:rFonts w:ascii="Arial" w:hAnsi="Arial" w:cs="Arial"/>
        </w:rPr>
        <w:t>, quien en a</w:t>
      </w:r>
      <w:r w:rsidR="00CE3534">
        <w:rPr>
          <w:rFonts w:ascii="Arial" w:hAnsi="Arial" w:cs="Arial"/>
        </w:rPr>
        <w:t>delante se denominará INGENIERIA APROPIADA</w:t>
      </w:r>
      <w:r w:rsidR="001F0EC9" w:rsidRPr="001F0EC9">
        <w:rPr>
          <w:rFonts w:ascii="Arial" w:hAnsi="Arial" w:cs="Arial"/>
        </w:rPr>
        <w:t xml:space="preserve"> </w:t>
      </w:r>
      <w:r w:rsidRPr="001F0EC9">
        <w:rPr>
          <w:rFonts w:ascii="Arial" w:hAnsi="Arial" w:cs="Arial"/>
        </w:rPr>
        <w:t>hemos convenido c</w:t>
      </w:r>
      <w:r w:rsidR="001F0EC9" w:rsidRPr="001F0EC9">
        <w:rPr>
          <w:rFonts w:ascii="Arial" w:hAnsi="Arial" w:cs="Arial"/>
        </w:rPr>
        <w:t>elebrar el presente contrato de uso de software como servicio</w:t>
      </w:r>
      <w:r w:rsidRPr="001F0EC9">
        <w:rPr>
          <w:rFonts w:ascii="Arial" w:hAnsi="Arial" w:cs="Arial"/>
        </w:rPr>
        <w:t xml:space="preserve"> con las siguientes cláusulas: </w:t>
      </w:r>
    </w:p>
    <w:p w:rsidR="001F0EC9" w:rsidRDefault="001F0EC9"/>
    <w:p w:rsidR="001F0EC9" w:rsidRPr="00547B3C" w:rsidRDefault="00474FD5" w:rsidP="009532BC">
      <w:pPr>
        <w:jc w:val="both"/>
        <w:rPr>
          <w:rFonts w:ascii="Arial" w:hAnsi="Arial" w:cs="Arial"/>
        </w:rPr>
      </w:pPr>
      <w:r w:rsidRPr="00547B3C">
        <w:rPr>
          <w:rFonts w:ascii="Arial" w:hAnsi="Arial" w:cs="Arial"/>
        </w:rPr>
        <w:t>PRIMERA-OBJETO DEL CONTRATO</w:t>
      </w:r>
      <w:r w:rsidR="001F0EC9" w:rsidRPr="00547B3C">
        <w:rPr>
          <w:rFonts w:ascii="Arial" w:hAnsi="Arial" w:cs="Arial"/>
        </w:rPr>
        <w:t>: El</w:t>
      </w:r>
      <w:r w:rsidRPr="00547B3C">
        <w:rPr>
          <w:rFonts w:ascii="Arial" w:hAnsi="Arial" w:cs="Arial"/>
        </w:rPr>
        <w:t xml:space="preserve"> presente contr</w:t>
      </w:r>
      <w:r w:rsidR="00547B3C">
        <w:rPr>
          <w:rFonts w:ascii="Arial" w:hAnsi="Arial" w:cs="Arial"/>
        </w:rPr>
        <w:t>ato tiene como objeto principal el siguiente</w:t>
      </w:r>
      <w:r w:rsidRPr="00547B3C">
        <w:rPr>
          <w:rFonts w:ascii="Arial" w:hAnsi="Arial" w:cs="Arial"/>
        </w:rPr>
        <w:t xml:space="preserve">: </w:t>
      </w:r>
    </w:p>
    <w:p w:rsidR="001F0EC9" w:rsidRDefault="00376087" w:rsidP="00376087">
      <w:pPr>
        <w:jc w:val="both"/>
        <w:rPr>
          <w:rFonts w:ascii="Arial" w:hAnsi="Arial" w:cs="Arial"/>
        </w:rPr>
      </w:pPr>
      <w:r>
        <w:rPr>
          <w:rFonts w:ascii="Arial" w:hAnsi="Arial" w:cs="Arial"/>
        </w:rPr>
        <w:t xml:space="preserve">Realizar la minería de datos que el software de administración de flotas en conjunto con los </w:t>
      </w:r>
      <w:r w:rsidR="002D6D2B">
        <w:rPr>
          <w:rFonts w:ascii="Arial" w:hAnsi="Arial" w:cs="Arial"/>
        </w:rPr>
        <w:t xml:space="preserve">18 </w:t>
      </w:r>
      <w:r>
        <w:rPr>
          <w:rFonts w:ascii="Arial" w:hAnsi="Arial" w:cs="Arial"/>
        </w:rPr>
        <w:t>equipos a bordo de los vehículos de transporte de pasajeros, captura durante la ejecución de un plan de rodamiento.</w:t>
      </w:r>
      <w:r w:rsidR="00296FBB" w:rsidRPr="00547B3C">
        <w:rPr>
          <w:rFonts w:ascii="Arial" w:hAnsi="Arial" w:cs="Arial"/>
        </w:rPr>
        <w:t xml:space="preserve"> </w:t>
      </w:r>
    </w:p>
    <w:p w:rsidR="00547B3C" w:rsidRPr="00547B3C" w:rsidRDefault="00547B3C" w:rsidP="00547B3C">
      <w:pPr>
        <w:jc w:val="both"/>
        <w:rPr>
          <w:rFonts w:ascii="Arial" w:hAnsi="Arial" w:cs="Arial"/>
        </w:rPr>
      </w:pPr>
      <w:r>
        <w:rPr>
          <w:rFonts w:ascii="Arial" w:hAnsi="Arial" w:cs="Arial"/>
        </w:rPr>
        <w:t>Para efectos del anterior objeto descrito se hacen las siguientes claridades:</w:t>
      </w:r>
    </w:p>
    <w:p w:rsidR="00FD493F" w:rsidRDefault="00FD493F" w:rsidP="00547B3C">
      <w:pPr>
        <w:pStyle w:val="Prrafodelista"/>
        <w:numPr>
          <w:ilvl w:val="0"/>
          <w:numId w:val="8"/>
        </w:numPr>
        <w:jc w:val="both"/>
        <w:rPr>
          <w:rFonts w:ascii="Arial" w:hAnsi="Arial" w:cs="Arial"/>
        </w:rPr>
      </w:pPr>
      <w:r>
        <w:rPr>
          <w:rFonts w:ascii="Arial" w:hAnsi="Arial" w:cs="Arial"/>
        </w:rPr>
        <w:t xml:space="preserve">Los datos </w:t>
      </w:r>
      <w:r w:rsidR="00376087">
        <w:rPr>
          <w:rFonts w:ascii="Arial" w:hAnsi="Arial" w:cs="Arial"/>
        </w:rPr>
        <w:t>entregados</w:t>
      </w:r>
      <w:r>
        <w:rPr>
          <w:rFonts w:ascii="Arial" w:hAnsi="Arial" w:cs="Arial"/>
        </w:rPr>
        <w:t xml:space="preserve"> por el </w:t>
      </w:r>
      <w:r w:rsidR="00376087">
        <w:rPr>
          <w:rFonts w:ascii="Arial" w:hAnsi="Arial" w:cs="Arial"/>
        </w:rPr>
        <w:t xml:space="preserve">software de administración de flotas </w:t>
      </w:r>
      <w:r>
        <w:rPr>
          <w:rFonts w:ascii="Arial" w:hAnsi="Arial" w:cs="Arial"/>
        </w:rPr>
        <w:t>será</w:t>
      </w:r>
      <w:r w:rsidR="00B62D3E">
        <w:rPr>
          <w:rFonts w:ascii="Arial" w:hAnsi="Arial" w:cs="Arial"/>
        </w:rPr>
        <w:t>n</w:t>
      </w:r>
      <w:r w:rsidR="00376087">
        <w:rPr>
          <w:rFonts w:ascii="Arial" w:hAnsi="Arial" w:cs="Arial"/>
        </w:rPr>
        <w:t xml:space="preserve"> para uso exclusivo de EL CLIENTE</w:t>
      </w:r>
      <w:r>
        <w:rPr>
          <w:rFonts w:ascii="Arial" w:hAnsi="Arial" w:cs="Arial"/>
        </w:rPr>
        <w:t>. I</w:t>
      </w:r>
      <w:r w:rsidR="00376087">
        <w:rPr>
          <w:rFonts w:ascii="Arial" w:hAnsi="Arial" w:cs="Arial"/>
        </w:rPr>
        <w:t xml:space="preserve">NGENIERIA APROPIADA no </w:t>
      </w:r>
      <w:r>
        <w:rPr>
          <w:rFonts w:ascii="Arial" w:hAnsi="Arial" w:cs="Arial"/>
        </w:rPr>
        <w:t>utilizará esta información</w:t>
      </w:r>
      <w:r w:rsidR="00376087">
        <w:rPr>
          <w:rFonts w:ascii="Arial" w:hAnsi="Arial" w:cs="Arial"/>
        </w:rPr>
        <w:t xml:space="preserve"> para fines comerciales</w:t>
      </w:r>
      <w:r>
        <w:rPr>
          <w:rFonts w:ascii="Arial" w:hAnsi="Arial" w:cs="Arial"/>
        </w:rPr>
        <w:t>, ni divulgará los datos registrado sin aut</w:t>
      </w:r>
      <w:r w:rsidR="00376087">
        <w:rPr>
          <w:rFonts w:ascii="Arial" w:hAnsi="Arial" w:cs="Arial"/>
        </w:rPr>
        <w:t>orización de EL CLIENTE</w:t>
      </w:r>
      <w:r>
        <w:rPr>
          <w:rFonts w:ascii="Arial" w:hAnsi="Arial" w:cs="Arial"/>
        </w:rPr>
        <w:t>.</w:t>
      </w:r>
    </w:p>
    <w:p w:rsidR="00376087" w:rsidRDefault="00376087" w:rsidP="00547B3C">
      <w:pPr>
        <w:pStyle w:val="Prrafodelista"/>
        <w:numPr>
          <w:ilvl w:val="0"/>
          <w:numId w:val="8"/>
        </w:numPr>
        <w:jc w:val="both"/>
        <w:rPr>
          <w:rFonts w:ascii="Arial" w:hAnsi="Arial" w:cs="Arial"/>
        </w:rPr>
      </w:pPr>
      <w:r>
        <w:rPr>
          <w:rFonts w:ascii="Arial" w:hAnsi="Arial" w:cs="Arial"/>
        </w:rPr>
        <w:t>Se entregaran reportes diarios, semanales y mensuales del desempeño de la ruta, con indicadores de cumplimiento y</w:t>
      </w:r>
      <w:r w:rsidR="002D6D2B">
        <w:rPr>
          <w:rFonts w:ascii="Arial" w:hAnsi="Arial" w:cs="Arial"/>
        </w:rPr>
        <w:t xml:space="preserve"> las irregularidades presentadas por los 18 vehículos.</w:t>
      </w:r>
    </w:p>
    <w:p w:rsidR="002D6D2B" w:rsidRDefault="002D6D2B" w:rsidP="00547B3C">
      <w:pPr>
        <w:pStyle w:val="Prrafodelista"/>
        <w:numPr>
          <w:ilvl w:val="0"/>
          <w:numId w:val="8"/>
        </w:numPr>
        <w:jc w:val="both"/>
        <w:rPr>
          <w:rFonts w:ascii="Arial" w:hAnsi="Arial" w:cs="Arial"/>
        </w:rPr>
      </w:pPr>
      <w:r>
        <w:rPr>
          <w:rFonts w:ascii="Arial" w:hAnsi="Arial" w:cs="Arial"/>
        </w:rPr>
        <w:t>El informe de irregularidades se entregaran debidamente soportados con el fin de poder realizar el debido proceso a los conductores de forma diaria.</w:t>
      </w:r>
    </w:p>
    <w:p w:rsidR="002D6D2B" w:rsidRDefault="009200A4" w:rsidP="00547B3C">
      <w:pPr>
        <w:pStyle w:val="Prrafodelista"/>
        <w:numPr>
          <w:ilvl w:val="0"/>
          <w:numId w:val="8"/>
        </w:numPr>
        <w:jc w:val="both"/>
        <w:rPr>
          <w:rFonts w:ascii="Arial" w:hAnsi="Arial" w:cs="Arial"/>
        </w:rPr>
      </w:pPr>
      <w:r>
        <w:rPr>
          <w:rFonts w:ascii="Arial" w:hAnsi="Arial" w:cs="Arial"/>
        </w:rPr>
        <w:t>INGENERIA APROPIADA podrá ser requerida  por EL CLIENTE para que los asista en las reuniones de junta y asamblea cuando lo consideren necesario.</w:t>
      </w:r>
    </w:p>
    <w:p w:rsidR="00547B3C" w:rsidRPr="0065034F" w:rsidRDefault="009200A4" w:rsidP="0065034F">
      <w:pPr>
        <w:pStyle w:val="Prrafodelista"/>
        <w:numPr>
          <w:ilvl w:val="0"/>
          <w:numId w:val="8"/>
        </w:numPr>
        <w:jc w:val="both"/>
        <w:rPr>
          <w:rFonts w:ascii="Arial" w:hAnsi="Arial" w:cs="Arial"/>
        </w:rPr>
      </w:pPr>
      <w:r>
        <w:rPr>
          <w:rFonts w:ascii="Arial" w:hAnsi="Arial" w:cs="Arial"/>
        </w:rPr>
        <w:t>Se entregaran los análisis del comportamiento de la ruta con recomendaciones para mejorar su desempeño.</w:t>
      </w:r>
    </w:p>
    <w:p w:rsidR="00547B3C" w:rsidRDefault="00474FD5" w:rsidP="00547B3C">
      <w:pPr>
        <w:pStyle w:val="Prrafodelista"/>
        <w:numPr>
          <w:ilvl w:val="0"/>
          <w:numId w:val="8"/>
        </w:numPr>
        <w:jc w:val="both"/>
        <w:rPr>
          <w:rFonts w:ascii="Arial" w:hAnsi="Arial" w:cs="Arial"/>
        </w:rPr>
      </w:pPr>
      <w:r w:rsidRPr="00547B3C">
        <w:rPr>
          <w:rFonts w:ascii="Arial" w:hAnsi="Arial" w:cs="Arial"/>
        </w:rPr>
        <w:t xml:space="preserve">Para la prestación del servicio de Soporte el CLIENTE deberá registrar en el </w:t>
      </w:r>
      <w:r w:rsidRPr="00657D80">
        <w:rPr>
          <w:rFonts w:ascii="Arial" w:hAnsi="Arial" w:cs="Arial"/>
          <w:b/>
          <w:u w:val="single"/>
        </w:rPr>
        <w:t>A</w:t>
      </w:r>
      <w:r w:rsidR="00F11570">
        <w:rPr>
          <w:rFonts w:ascii="Arial" w:hAnsi="Arial" w:cs="Arial"/>
          <w:b/>
          <w:u w:val="single"/>
        </w:rPr>
        <w:t>nexo 1</w:t>
      </w:r>
      <w:r w:rsidRPr="00547B3C">
        <w:rPr>
          <w:rFonts w:ascii="Arial" w:hAnsi="Arial" w:cs="Arial"/>
        </w:rPr>
        <w:t xml:space="preserve"> (Registro de personal autorizado para servicios de soporte) a un número máximo de dos (2) personas quienes serán las únicas personas autorizadas para</w:t>
      </w:r>
      <w:r w:rsidR="009532BC" w:rsidRPr="00547B3C">
        <w:rPr>
          <w:rFonts w:ascii="Arial" w:hAnsi="Arial" w:cs="Arial"/>
        </w:rPr>
        <w:t xml:space="preserve"> solicitar el soporte, en caso </w:t>
      </w:r>
      <w:r w:rsidRPr="00547B3C">
        <w:rPr>
          <w:rFonts w:ascii="Arial" w:hAnsi="Arial" w:cs="Arial"/>
        </w:rPr>
        <w:t xml:space="preserve">de que el CLIENTE desee cambiar a las personas autorizadas lo debe Informar por escrito a </w:t>
      </w:r>
      <w:r w:rsidR="0095539A" w:rsidRPr="00547B3C">
        <w:rPr>
          <w:rFonts w:ascii="Arial" w:hAnsi="Arial" w:cs="Arial"/>
        </w:rPr>
        <w:t>INGENIERIA APROPIADA</w:t>
      </w:r>
      <w:r w:rsidRPr="00547B3C">
        <w:rPr>
          <w:rFonts w:ascii="Arial" w:hAnsi="Arial" w:cs="Arial"/>
        </w:rPr>
        <w:t xml:space="preserve">. </w:t>
      </w:r>
    </w:p>
    <w:p w:rsidR="00547B3C" w:rsidRPr="00547B3C" w:rsidRDefault="00547B3C" w:rsidP="00547B3C">
      <w:pPr>
        <w:pStyle w:val="Prrafodelista"/>
        <w:rPr>
          <w:rFonts w:ascii="Arial" w:hAnsi="Arial" w:cs="Arial"/>
        </w:rPr>
      </w:pPr>
    </w:p>
    <w:p w:rsidR="009532BC" w:rsidRPr="0095539A" w:rsidRDefault="009532BC">
      <w:pPr>
        <w:rPr>
          <w:rFonts w:ascii="Arial" w:hAnsi="Arial" w:cs="Arial"/>
        </w:rPr>
      </w:pPr>
    </w:p>
    <w:p w:rsidR="00F11570" w:rsidRDefault="00474FD5" w:rsidP="00F11570">
      <w:pPr>
        <w:jc w:val="both"/>
        <w:rPr>
          <w:rFonts w:ascii="Arial" w:hAnsi="Arial" w:cs="Arial"/>
        </w:rPr>
      </w:pPr>
      <w:r w:rsidRPr="0095539A">
        <w:rPr>
          <w:rFonts w:ascii="Arial" w:hAnsi="Arial" w:cs="Arial"/>
        </w:rPr>
        <w:t xml:space="preserve">SEGUNDA </w:t>
      </w:r>
      <w:r w:rsidR="00F11570">
        <w:rPr>
          <w:rFonts w:ascii="Arial" w:hAnsi="Arial" w:cs="Arial"/>
        </w:rPr>
        <w:t>HORARIOS DE ATENCIÓN:</w:t>
      </w:r>
      <w:r w:rsidR="00F11570" w:rsidRPr="00F85852">
        <w:rPr>
          <w:rFonts w:ascii="Arial" w:hAnsi="Arial" w:cs="Arial"/>
        </w:rPr>
        <w:t xml:space="preserve"> Para la prestación del servicio se trabaja con los siguientes horarios:</w:t>
      </w:r>
    </w:p>
    <w:p w:rsidR="00F11570" w:rsidRPr="00016AC8" w:rsidRDefault="00F11570" w:rsidP="00F11570">
      <w:pPr>
        <w:jc w:val="both"/>
        <w:rPr>
          <w:rFonts w:ascii="Arial" w:hAnsi="Arial" w:cs="Arial"/>
        </w:rPr>
      </w:pPr>
      <w:r w:rsidRPr="00016AC8">
        <w:rPr>
          <w:rFonts w:ascii="Arial" w:hAnsi="Arial" w:cs="Arial"/>
        </w:rPr>
        <w:t>Atención de EL CLIENTE por teléfono</w:t>
      </w:r>
      <w:r>
        <w:rPr>
          <w:rFonts w:ascii="Arial" w:hAnsi="Arial" w:cs="Arial"/>
        </w:rPr>
        <w:t xml:space="preserve"> o Correo Electrónico</w:t>
      </w:r>
      <w:r w:rsidRPr="00016AC8">
        <w:rPr>
          <w:rFonts w:ascii="Arial" w:hAnsi="Arial" w:cs="Arial"/>
        </w:rPr>
        <w:t xml:space="preserve">: De lunes a viernes de 7:30am a 5:30pm jornada continua, exceptuando fines de semana y días festivos. </w:t>
      </w:r>
    </w:p>
    <w:p w:rsidR="00016AC8" w:rsidRPr="00016AC8" w:rsidRDefault="00F11570" w:rsidP="00850E75">
      <w:pPr>
        <w:jc w:val="both"/>
        <w:rPr>
          <w:rFonts w:ascii="Arial" w:hAnsi="Arial" w:cs="Arial"/>
        </w:rPr>
      </w:pPr>
      <w:r>
        <w:rPr>
          <w:rFonts w:ascii="Arial" w:hAnsi="Arial" w:cs="Arial"/>
        </w:rPr>
        <w:t xml:space="preserve">CUARTA </w:t>
      </w:r>
      <w:r w:rsidR="0065034F">
        <w:rPr>
          <w:rFonts w:ascii="Arial" w:hAnsi="Arial" w:cs="Arial"/>
        </w:rPr>
        <w:t>–SOPORTE TECNICO</w:t>
      </w:r>
      <w:r w:rsidR="00474FD5" w:rsidRPr="0095539A">
        <w:rPr>
          <w:rFonts w:ascii="Arial" w:hAnsi="Arial" w:cs="Arial"/>
        </w:rPr>
        <w:t xml:space="preserve">: </w:t>
      </w:r>
      <w:r w:rsidR="0065034F">
        <w:rPr>
          <w:rFonts w:ascii="Arial" w:hAnsi="Arial" w:cs="Arial"/>
        </w:rPr>
        <w:t xml:space="preserve">Los servicios de soporte técnico a los equipos a bordo se brindara en el parqueadero del cliente, estos servicios se cobraran por aparte y tendrán un costo de CUARENTA MIL PESOS (40.000) pesos visita </w:t>
      </w:r>
      <w:r>
        <w:rPr>
          <w:rFonts w:ascii="Arial" w:hAnsi="Arial" w:cs="Arial"/>
        </w:rPr>
        <w:t>y los materiales adicionales se cobraran por separado.</w:t>
      </w:r>
      <w:r w:rsidR="00474FD5" w:rsidRPr="00F85852">
        <w:rPr>
          <w:rFonts w:ascii="Arial" w:hAnsi="Arial" w:cs="Arial"/>
        </w:rPr>
        <w:t xml:space="preserve"> </w:t>
      </w:r>
    </w:p>
    <w:p w:rsidR="00905CD7" w:rsidRDefault="00F11570" w:rsidP="00905CD7">
      <w:pPr>
        <w:jc w:val="both"/>
        <w:rPr>
          <w:rFonts w:ascii="Arial" w:hAnsi="Arial" w:cs="Arial"/>
        </w:rPr>
      </w:pPr>
      <w:r>
        <w:rPr>
          <w:rFonts w:ascii="Arial" w:hAnsi="Arial" w:cs="Arial"/>
        </w:rPr>
        <w:t xml:space="preserve">QUINTA </w:t>
      </w:r>
      <w:r w:rsidR="00905CD7">
        <w:rPr>
          <w:rFonts w:ascii="Arial" w:hAnsi="Arial" w:cs="Arial"/>
        </w:rPr>
        <w:t>-HERRAMIENTAS DE TRABAJO: EL CLIENTE deberá suministrar el SOFTWARE necesario y capacitar a INGENIERIA APROPIADA en la instalación y uso del mismo con el fin de obtener los resultados requeridos.</w:t>
      </w:r>
    </w:p>
    <w:p w:rsidR="00905CD7" w:rsidRDefault="00905CD7" w:rsidP="00905CD7">
      <w:pPr>
        <w:jc w:val="both"/>
        <w:rPr>
          <w:rFonts w:ascii="Arial" w:hAnsi="Arial" w:cs="Arial"/>
        </w:rPr>
      </w:pPr>
      <w:r>
        <w:rPr>
          <w:rFonts w:ascii="Arial" w:hAnsi="Arial" w:cs="Arial"/>
        </w:rPr>
        <w:t xml:space="preserve">PARAGRAFO 1: INGENIERIA APROPIADA proveerá la infraestructura necesaria para que </w:t>
      </w:r>
      <w:r w:rsidRPr="00BF3183">
        <w:rPr>
          <w:rFonts w:ascii="Arial" w:hAnsi="Arial" w:cs="Arial"/>
        </w:rPr>
        <w:t xml:space="preserve">EL CLIENTE </w:t>
      </w:r>
      <w:r>
        <w:rPr>
          <w:rFonts w:ascii="Arial" w:hAnsi="Arial" w:cs="Arial"/>
        </w:rPr>
        <w:t xml:space="preserve">pueda instalar </w:t>
      </w:r>
      <w:r>
        <w:rPr>
          <w:rFonts w:ascii="Arial" w:hAnsi="Arial" w:cs="Arial"/>
        </w:rPr>
        <w:t>el</w:t>
      </w:r>
      <w:r>
        <w:rPr>
          <w:rFonts w:ascii="Arial" w:hAnsi="Arial" w:cs="Arial"/>
        </w:rPr>
        <w:t xml:space="preserve"> software que considere necesarios para poder cumplir a cabalidad el objeto del presente contrato</w:t>
      </w:r>
      <w:r>
        <w:rPr>
          <w:rFonts w:ascii="Arial" w:hAnsi="Arial" w:cs="Arial"/>
        </w:rPr>
        <w:t xml:space="preserve">. </w:t>
      </w:r>
      <w:r w:rsidRPr="00BF3183">
        <w:rPr>
          <w:rFonts w:ascii="Arial" w:hAnsi="Arial" w:cs="Arial"/>
        </w:rPr>
        <w:t>EL CLIENTE</w:t>
      </w:r>
      <w:r>
        <w:rPr>
          <w:rFonts w:ascii="Arial" w:hAnsi="Arial" w:cs="Arial"/>
        </w:rPr>
        <w:t xml:space="preserve"> deberá informar los requerimientos mínimos necesarios de la infraestructura que INGENIERIA APROPIADA deberá suministrar para que el correcto funcionamiento del software entregado por EL CLIENTE</w:t>
      </w:r>
      <w:r w:rsidRPr="00BF3183">
        <w:rPr>
          <w:rFonts w:ascii="Arial" w:hAnsi="Arial" w:cs="Arial"/>
        </w:rPr>
        <w:t xml:space="preserve">. </w:t>
      </w:r>
    </w:p>
    <w:p w:rsidR="00A35832" w:rsidRDefault="00905CD7" w:rsidP="00A35832">
      <w:pPr>
        <w:jc w:val="both"/>
        <w:rPr>
          <w:rFonts w:ascii="Arial" w:hAnsi="Arial" w:cs="Arial"/>
        </w:rPr>
      </w:pPr>
      <w:r>
        <w:rPr>
          <w:rFonts w:ascii="Arial" w:hAnsi="Arial" w:cs="Arial"/>
        </w:rPr>
        <w:t>PARAGRAFO 2: EL CLIENTE deberá contar con las licencias de uso del software instalado en la infraestructura de INGENIERIA APROPIADA.</w:t>
      </w:r>
    </w:p>
    <w:p w:rsidR="0098193C" w:rsidRPr="00BF3183" w:rsidRDefault="00F11570" w:rsidP="00A35832">
      <w:pPr>
        <w:jc w:val="both"/>
        <w:rPr>
          <w:rFonts w:ascii="Arial" w:hAnsi="Arial" w:cs="Arial"/>
        </w:rPr>
      </w:pPr>
      <w:r>
        <w:rPr>
          <w:rFonts w:ascii="Arial" w:hAnsi="Arial" w:cs="Arial"/>
        </w:rPr>
        <w:t>SEXTA</w:t>
      </w:r>
      <w:r w:rsidRPr="00F11570">
        <w:rPr>
          <w:rFonts w:ascii="Arial" w:hAnsi="Arial" w:cs="Arial"/>
        </w:rPr>
        <w:t xml:space="preserve"> </w:t>
      </w:r>
      <w:r w:rsidR="00474FD5" w:rsidRPr="00BF3183">
        <w:rPr>
          <w:rFonts w:ascii="Arial" w:hAnsi="Arial" w:cs="Arial"/>
        </w:rPr>
        <w:t xml:space="preserve">-RESPONSABILIDADES DEL CLIENTE: El cliente es responsable de: </w:t>
      </w:r>
    </w:p>
    <w:p w:rsidR="000D5559" w:rsidRPr="000D5559" w:rsidRDefault="000D5559" w:rsidP="000D5559">
      <w:pPr>
        <w:pStyle w:val="Prrafodelista"/>
        <w:numPr>
          <w:ilvl w:val="0"/>
          <w:numId w:val="9"/>
        </w:numPr>
        <w:jc w:val="both"/>
        <w:rPr>
          <w:rFonts w:ascii="Arial" w:hAnsi="Arial" w:cs="Arial"/>
        </w:rPr>
      </w:pPr>
      <w:r w:rsidRPr="000D5559">
        <w:rPr>
          <w:rFonts w:ascii="Arial" w:hAnsi="Arial" w:cs="Arial"/>
        </w:rPr>
        <w:t xml:space="preserve">Proveer el software </w:t>
      </w:r>
      <w:r>
        <w:rPr>
          <w:rFonts w:ascii="Arial" w:hAnsi="Arial" w:cs="Arial"/>
        </w:rPr>
        <w:t>como herramienta de trabajo para poder desarrollar las funciones encomendadas por EL CLIENTE.</w:t>
      </w:r>
    </w:p>
    <w:p w:rsidR="000D5559" w:rsidRDefault="000D5559" w:rsidP="000D5559">
      <w:pPr>
        <w:pStyle w:val="Prrafodelista"/>
        <w:numPr>
          <w:ilvl w:val="0"/>
          <w:numId w:val="9"/>
        </w:numPr>
        <w:jc w:val="both"/>
        <w:rPr>
          <w:rFonts w:ascii="Arial" w:hAnsi="Arial" w:cs="Arial"/>
        </w:rPr>
      </w:pPr>
      <w:r>
        <w:rPr>
          <w:rFonts w:ascii="Arial" w:hAnsi="Arial" w:cs="Arial"/>
        </w:rPr>
        <w:t xml:space="preserve">EL CLIENTE deberá </w:t>
      </w:r>
      <w:r w:rsidR="00A35832">
        <w:rPr>
          <w:rFonts w:ascii="Arial" w:hAnsi="Arial" w:cs="Arial"/>
        </w:rPr>
        <w:t>especificar el</w:t>
      </w:r>
      <w:r>
        <w:rPr>
          <w:rFonts w:ascii="Arial" w:hAnsi="Arial" w:cs="Arial"/>
        </w:rPr>
        <w:t xml:space="preserve"> nivel de detalle con el que requiere los informes y las modificaciones y mejoras de los informas </w:t>
      </w:r>
      <w:r w:rsidR="00905CD7">
        <w:rPr>
          <w:rFonts w:ascii="Arial" w:hAnsi="Arial" w:cs="Arial"/>
        </w:rPr>
        <w:t>deberán</w:t>
      </w:r>
      <w:r>
        <w:rPr>
          <w:rFonts w:ascii="Arial" w:hAnsi="Arial" w:cs="Arial"/>
        </w:rPr>
        <w:t xml:space="preserve"> ser solicitados por escrito y aceptados por INGENIERIA APROPIADA.</w:t>
      </w:r>
    </w:p>
    <w:p w:rsidR="00E97A94" w:rsidRDefault="0098193C" w:rsidP="00BF3183">
      <w:pPr>
        <w:pStyle w:val="Prrafodelista"/>
        <w:numPr>
          <w:ilvl w:val="0"/>
          <w:numId w:val="9"/>
        </w:numPr>
        <w:jc w:val="both"/>
        <w:rPr>
          <w:rFonts w:ascii="Arial" w:hAnsi="Arial" w:cs="Arial"/>
        </w:rPr>
      </w:pPr>
      <w:r w:rsidRPr="000D5559">
        <w:rPr>
          <w:rFonts w:ascii="Arial" w:hAnsi="Arial" w:cs="Arial"/>
        </w:rPr>
        <w:t xml:space="preserve">Designar un </w:t>
      </w:r>
      <w:r w:rsidR="00474FD5" w:rsidRPr="000D5559">
        <w:rPr>
          <w:rFonts w:ascii="Arial" w:hAnsi="Arial" w:cs="Arial"/>
        </w:rPr>
        <w:t>máximo de dos personas con la idoneidad técnica requerida para la</w:t>
      </w:r>
      <w:r w:rsidR="00AB2F95" w:rsidRPr="000D5559">
        <w:rPr>
          <w:rFonts w:ascii="Arial" w:hAnsi="Arial" w:cs="Arial"/>
        </w:rPr>
        <w:t xml:space="preserve"> interlocución directa sobre el desarrollo del presente contrato con INGENIERÍA APROPIADA</w:t>
      </w:r>
      <w:r w:rsidR="00E97A94">
        <w:rPr>
          <w:rFonts w:ascii="Arial" w:hAnsi="Arial" w:cs="Arial"/>
        </w:rPr>
        <w:t>.</w:t>
      </w:r>
    </w:p>
    <w:p w:rsidR="00E97A94" w:rsidRDefault="00AB2F95" w:rsidP="00BF3183">
      <w:pPr>
        <w:pStyle w:val="Prrafodelista"/>
        <w:numPr>
          <w:ilvl w:val="0"/>
          <w:numId w:val="9"/>
        </w:numPr>
        <w:jc w:val="both"/>
        <w:rPr>
          <w:rFonts w:ascii="Arial" w:hAnsi="Arial" w:cs="Arial"/>
        </w:rPr>
      </w:pPr>
      <w:r w:rsidRPr="00E97A94">
        <w:rPr>
          <w:rFonts w:ascii="Arial" w:hAnsi="Arial" w:cs="Arial"/>
        </w:rPr>
        <w:t>En el evento de que las personas designadas para efectos del numeral 1 del presente artículo sean cambiadas,  informarlo por escrito a INGENIERÍA APROPIADA.</w:t>
      </w:r>
    </w:p>
    <w:p w:rsidR="002D6D2B" w:rsidRDefault="009200A4" w:rsidP="00BF3183">
      <w:pPr>
        <w:pStyle w:val="Prrafodelista"/>
        <w:numPr>
          <w:ilvl w:val="0"/>
          <w:numId w:val="9"/>
        </w:numPr>
        <w:jc w:val="both"/>
        <w:rPr>
          <w:rFonts w:ascii="Arial" w:hAnsi="Arial" w:cs="Arial"/>
        </w:rPr>
      </w:pPr>
      <w:r>
        <w:rPr>
          <w:rFonts w:ascii="Arial" w:hAnsi="Arial" w:cs="Arial"/>
        </w:rPr>
        <w:t>EL CLIENTE debe</w:t>
      </w:r>
      <w:r w:rsidR="002D6D2B">
        <w:rPr>
          <w:rFonts w:ascii="Arial" w:hAnsi="Arial" w:cs="Arial"/>
        </w:rPr>
        <w:t xml:space="preserve"> informar </w:t>
      </w:r>
      <w:r>
        <w:rPr>
          <w:rFonts w:ascii="Arial" w:hAnsi="Arial" w:cs="Arial"/>
        </w:rPr>
        <w:t>por escrito las fallas que presenten los equipos a bordo con el fin de poder filtrar la información para su análisis y además brindar el soporte técnico a los equipos.</w:t>
      </w:r>
    </w:p>
    <w:p w:rsidR="00E97A94" w:rsidRDefault="00E97A94" w:rsidP="00BF3183">
      <w:pPr>
        <w:pStyle w:val="Prrafodelista"/>
        <w:numPr>
          <w:ilvl w:val="0"/>
          <w:numId w:val="9"/>
        </w:numPr>
        <w:jc w:val="both"/>
        <w:rPr>
          <w:rFonts w:ascii="Arial" w:hAnsi="Arial" w:cs="Arial"/>
        </w:rPr>
      </w:pPr>
      <w:r>
        <w:rPr>
          <w:rFonts w:ascii="Arial" w:hAnsi="Arial" w:cs="Arial"/>
        </w:rPr>
        <w:t>EL CLIENTE deberá prestar la atención necesaria a las recomendaciones que INGENIERIA APROPIADA realice en cada uno de sus informes con el fin de lograr los resultados de mejoramiento necesarios.</w:t>
      </w:r>
    </w:p>
    <w:p w:rsidR="00E97A94" w:rsidRDefault="00474FD5" w:rsidP="00BF3183">
      <w:pPr>
        <w:pStyle w:val="Prrafodelista"/>
        <w:numPr>
          <w:ilvl w:val="0"/>
          <w:numId w:val="9"/>
        </w:numPr>
        <w:jc w:val="both"/>
        <w:rPr>
          <w:rFonts w:ascii="Arial" w:hAnsi="Arial" w:cs="Arial"/>
        </w:rPr>
      </w:pPr>
      <w:r w:rsidRPr="00E97A94">
        <w:rPr>
          <w:rFonts w:ascii="Arial" w:hAnsi="Arial" w:cs="Arial"/>
        </w:rPr>
        <w:t xml:space="preserve">Recapacitar al interior de la </w:t>
      </w:r>
      <w:r w:rsidR="00F85852" w:rsidRPr="00E97A94">
        <w:rPr>
          <w:rFonts w:ascii="Arial" w:hAnsi="Arial" w:cs="Arial"/>
        </w:rPr>
        <w:t xml:space="preserve">organización a los usuarios </w:t>
      </w:r>
      <w:r w:rsidR="00E97A94">
        <w:rPr>
          <w:rFonts w:ascii="Arial" w:hAnsi="Arial" w:cs="Arial"/>
        </w:rPr>
        <w:t>de los equipos que intervienen en la alimentación de la información de la plataforma.</w:t>
      </w:r>
    </w:p>
    <w:p w:rsidR="002D6D2B" w:rsidRDefault="002D6D2B" w:rsidP="00BF3183">
      <w:pPr>
        <w:pStyle w:val="Prrafodelista"/>
        <w:numPr>
          <w:ilvl w:val="0"/>
          <w:numId w:val="9"/>
        </w:numPr>
        <w:jc w:val="both"/>
        <w:rPr>
          <w:rFonts w:ascii="Arial" w:hAnsi="Arial" w:cs="Arial"/>
        </w:rPr>
      </w:pPr>
      <w:r>
        <w:rPr>
          <w:rFonts w:ascii="Arial" w:hAnsi="Arial" w:cs="Arial"/>
        </w:rPr>
        <w:t>Es responsabilidad de EL CLIENTE analizar las pruebas entregadas por INGENIERIA APROPIADA con el fin de realizar los debidos procesos a los conductores, INGENIERIA APROPIADA solo provee material probatorio pero no es responsable de las decisiones que se puedan tomar con la información entregada.</w:t>
      </w:r>
    </w:p>
    <w:p w:rsidR="00905CD7" w:rsidRDefault="00F85852" w:rsidP="00A35832">
      <w:pPr>
        <w:pStyle w:val="Prrafodelista"/>
        <w:numPr>
          <w:ilvl w:val="0"/>
          <w:numId w:val="9"/>
        </w:numPr>
        <w:jc w:val="both"/>
        <w:rPr>
          <w:rFonts w:ascii="Arial" w:hAnsi="Arial" w:cs="Arial"/>
        </w:rPr>
      </w:pPr>
      <w:r w:rsidRPr="00E97A94">
        <w:rPr>
          <w:rFonts w:ascii="Arial" w:hAnsi="Arial" w:cs="Arial"/>
        </w:rPr>
        <w:t>Dar toda la i</w:t>
      </w:r>
      <w:r w:rsidR="00474FD5" w:rsidRPr="00E97A94">
        <w:rPr>
          <w:rFonts w:ascii="Arial" w:hAnsi="Arial" w:cs="Arial"/>
        </w:rPr>
        <w:t xml:space="preserve">nformación de la manera más completa y clara de tal manera que se cuente con </w:t>
      </w:r>
      <w:r w:rsidRPr="00E97A94">
        <w:rPr>
          <w:rFonts w:ascii="Arial" w:hAnsi="Arial" w:cs="Arial"/>
        </w:rPr>
        <w:t>información</w:t>
      </w:r>
      <w:r w:rsidR="00474FD5" w:rsidRPr="00E97A94">
        <w:rPr>
          <w:rFonts w:ascii="Arial" w:hAnsi="Arial" w:cs="Arial"/>
        </w:rPr>
        <w:t xml:space="preserve"> veraz y suficiente</w:t>
      </w:r>
      <w:r w:rsidRPr="00E97A94">
        <w:rPr>
          <w:rFonts w:ascii="Arial" w:hAnsi="Arial" w:cs="Arial"/>
        </w:rPr>
        <w:t xml:space="preserve"> </w:t>
      </w:r>
      <w:r w:rsidR="00474FD5" w:rsidRPr="00E97A94">
        <w:rPr>
          <w:rFonts w:ascii="Arial" w:hAnsi="Arial" w:cs="Arial"/>
        </w:rPr>
        <w:t xml:space="preserve">sobre el caso para poder resolverlo de </w:t>
      </w:r>
      <w:r w:rsidRPr="00E97A94">
        <w:rPr>
          <w:rFonts w:ascii="Arial" w:hAnsi="Arial" w:cs="Arial"/>
        </w:rPr>
        <w:t xml:space="preserve">la </w:t>
      </w:r>
      <w:r w:rsidR="00474FD5" w:rsidRPr="00E97A94">
        <w:rPr>
          <w:rFonts w:ascii="Arial" w:hAnsi="Arial" w:cs="Arial"/>
        </w:rPr>
        <w:t xml:space="preserve">manera más ágil y efectiva posible. </w:t>
      </w:r>
    </w:p>
    <w:p w:rsidR="002C7CF4" w:rsidRPr="00905CD7" w:rsidRDefault="002C7CF4" w:rsidP="00BF3183">
      <w:pPr>
        <w:pStyle w:val="Prrafodelista"/>
        <w:numPr>
          <w:ilvl w:val="0"/>
          <w:numId w:val="9"/>
        </w:numPr>
        <w:jc w:val="both"/>
        <w:rPr>
          <w:rFonts w:ascii="Arial" w:hAnsi="Arial" w:cs="Arial"/>
        </w:rPr>
      </w:pPr>
      <w:r w:rsidRPr="00905CD7">
        <w:rPr>
          <w:rFonts w:ascii="Arial" w:hAnsi="Arial" w:cs="Arial"/>
        </w:rPr>
        <w:t xml:space="preserve">Pagar los servicios prestados en el objeto del presente contrato de acuerdo a lo planteado en la cláusula </w:t>
      </w:r>
      <w:proofErr w:type="spellStart"/>
      <w:r w:rsidR="00A35832">
        <w:rPr>
          <w:rFonts w:ascii="Arial" w:hAnsi="Arial" w:cs="Arial"/>
        </w:rPr>
        <w:t>septima</w:t>
      </w:r>
      <w:proofErr w:type="spellEnd"/>
      <w:r w:rsidRPr="00905CD7">
        <w:rPr>
          <w:rFonts w:ascii="Arial" w:hAnsi="Arial" w:cs="Arial"/>
        </w:rPr>
        <w:t>.</w:t>
      </w:r>
    </w:p>
    <w:p w:rsidR="00AB2F95" w:rsidRDefault="00F11570" w:rsidP="00BF3183">
      <w:pPr>
        <w:jc w:val="both"/>
        <w:rPr>
          <w:rFonts w:ascii="Arial" w:hAnsi="Arial" w:cs="Arial"/>
        </w:rPr>
      </w:pPr>
      <w:r w:rsidRPr="00BF3183">
        <w:rPr>
          <w:rFonts w:ascii="Arial" w:hAnsi="Arial" w:cs="Arial"/>
        </w:rPr>
        <w:t>SEPTIMA</w:t>
      </w:r>
      <w:r w:rsidRPr="00BF3183">
        <w:rPr>
          <w:rFonts w:ascii="Arial" w:hAnsi="Arial" w:cs="Arial"/>
        </w:rPr>
        <w:t xml:space="preserve"> </w:t>
      </w:r>
      <w:r w:rsidR="00474FD5" w:rsidRPr="00BF3183">
        <w:rPr>
          <w:rFonts w:ascii="Arial" w:hAnsi="Arial" w:cs="Arial"/>
        </w:rPr>
        <w:t>-RETRIBUCIÓN: Como retribución de este contrato el CLIENTE</w:t>
      </w:r>
      <w:r w:rsidR="00F85852" w:rsidRPr="00BF3183">
        <w:rPr>
          <w:rFonts w:ascii="Arial" w:hAnsi="Arial" w:cs="Arial"/>
        </w:rPr>
        <w:t xml:space="preserve"> </w:t>
      </w:r>
      <w:r w:rsidR="00474FD5" w:rsidRPr="00BF3183">
        <w:rPr>
          <w:rFonts w:ascii="Arial" w:hAnsi="Arial" w:cs="Arial"/>
        </w:rPr>
        <w:t xml:space="preserve">pagará a </w:t>
      </w:r>
      <w:r w:rsidR="00F85852" w:rsidRPr="00BF3183">
        <w:rPr>
          <w:rFonts w:ascii="Arial" w:hAnsi="Arial" w:cs="Arial"/>
        </w:rPr>
        <w:t xml:space="preserve">INGENIERIA APROPIADA </w:t>
      </w:r>
      <w:r w:rsidR="00474FD5" w:rsidRPr="00BF3183">
        <w:rPr>
          <w:rFonts w:ascii="Arial" w:hAnsi="Arial" w:cs="Arial"/>
        </w:rPr>
        <w:t xml:space="preserve">la suma de </w:t>
      </w:r>
      <w:r w:rsidR="001C6482">
        <w:rPr>
          <w:rFonts w:ascii="Arial" w:hAnsi="Arial" w:cs="Arial"/>
        </w:rPr>
        <w:t>UN MILLON CUATROCIENTOS MIL PESOS</w:t>
      </w:r>
      <w:r w:rsidR="00F85852" w:rsidRPr="00BF3183">
        <w:rPr>
          <w:rFonts w:ascii="Arial" w:hAnsi="Arial" w:cs="Arial"/>
        </w:rPr>
        <w:t xml:space="preserve"> m/</w:t>
      </w:r>
      <w:proofErr w:type="spellStart"/>
      <w:r w:rsidR="00F85852" w:rsidRPr="00BF3183">
        <w:rPr>
          <w:rFonts w:ascii="Arial" w:hAnsi="Arial" w:cs="Arial"/>
        </w:rPr>
        <w:t>cte</w:t>
      </w:r>
      <w:proofErr w:type="spellEnd"/>
      <w:r w:rsidR="00F85852" w:rsidRPr="00BF3183">
        <w:rPr>
          <w:rFonts w:ascii="Arial" w:hAnsi="Arial" w:cs="Arial"/>
        </w:rPr>
        <w:t xml:space="preserve"> ($</w:t>
      </w:r>
      <w:r w:rsidR="001C6482">
        <w:rPr>
          <w:rFonts w:ascii="Arial" w:hAnsi="Arial" w:cs="Arial"/>
        </w:rPr>
        <w:t>1.40</w:t>
      </w:r>
      <w:r w:rsidR="001C6482" w:rsidRPr="00BF3183">
        <w:rPr>
          <w:rFonts w:ascii="Arial" w:hAnsi="Arial" w:cs="Arial"/>
        </w:rPr>
        <w:t>0</w:t>
      </w:r>
      <w:r w:rsidR="00F85852" w:rsidRPr="00BF3183">
        <w:rPr>
          <w:rFonts w:ascii="Arial" w:hAnsi="Arial" w:cs="Arial"/>
        </w:rPr>
        <w:t xml:space="preserve">.000)  </w:t>
      </w:r>
      <w:r w:rsidR="00BF3183" w:rsidRPr="00BF3183">
        <w:rPr>
          <w:rFonts w:ascii="Arial" w:hAnsi="Arial" w:cs="Arial"/>
        </w:rPr>
        <w:t>más</w:t>
      </w:r>
      <w:r w:rsidR="00F85852" w:rsidRPr="00BF3183">
        <w:rPr>
          <w:rFonts w:ascii="Arial" w:hAnsi="Arial" w:cs="Arial"/>
        </w:rPr>
        <w:t xml:space="preserve"> el</w:t>
      </w:r>
      <w:r w:rsidR="00474FD5" w:rsidRPr="00BF3183">
        <w:rPr>
          <w:rFonts w:ascii="Arial" w:hAnsi="Arial" w:cs="Arial"/>
        </w:rPr>
        <w:t xml:space="preserve"> </w:t>
      </w:r>
      <w:proofErr w:type="spellStart"/>
      <w:r w:rsidR="00474FD5" w:rsidRPr="00BF3183">
        <w:rPr>
          <w:rFonts w:ascii="Arial" w:hAnsi="Arial" w:cs="Arial"/>
        </w:rPr>
        <w:t>lVA</w:t>
      </w:r>
      <w:proofErr w:type="spellEnd"/>
      <w:r w:rsidR="00474FD5" w:rsidRPr="00BF3183">
        <w:rPr>
          <w:rFonts w:ascii="Arial" w:hAnsi="Arial" w:cs="Arial"/>
        </w:rPr>
        <w:t xml:space="preserve"> </w:t>
      </w:r>
      <w:r w:rsidR="00F85852" w:rsidRPr="00BF3183">
        <w:rPr>
          <w:rFonts w:ascii="Arial" w:hAnsi="Arial" w:cs="Arial"/>
        </w:rPr>
        <w:t>vigente a la fecha de facturaci</w:t>
      </w:r>
      <w:r w:rsidR="00474FD5" w:rsidRPr="00BF3183">
        <w:rPr>
          <w:rFonts w:ascii="Arial" w:hAnsi="Arial" w:cs="Arial"/>
        </w:rPr>
        <w:t>ón</w:t>
      </w:r>
      <w:r w:rsidR="002420E3">
        <w:rPr>
          <w:rFonts w:ascii="Arial" w:hAnsi="Arial" w:cs="Arial"/>
        </w:rPr>
        <w:t xml:space="preserve"> mensual.</w:t>
      </w:r>
      <w:r>
        <w:rPr>
          <w:rFonts w:ascii="Arial" w:hAnsi="Arial" w:cs="Arial"/>
        </w:rPr>
        <w:t xml:space="preserve"> </w:t>
      </w:r>
    </w:p>
    <w:p w:rsidR="002420E3" w:rsidRDefault="00474FD5" w:rsidP="00BF3183">
      <w:pPr>
        <w:jc w:val="both"/>
        <w:rPr>
          <w:rFonts w:ascii="Arial" w:hAnsi="Arial" w:cs="Arial"/>
        </w:rPr>
      </w:pPr>
      <w:r w:rsidRPr="00BF3183">
        <w:rPr>
          <w:rFonts w:ascii="Arial" w:hAnsi="Arial" w:cs="Arial"/>
        </w:rPr>
        <w:t>P</w:t>
      </w:r>
      <w:r w:rsidR="00F06BB3">
        <w:rPr>
          <w:rFonts w:ascii="Arial" w:hAnsi="Arial" w:cs="Arial"/>
        </w:rPr>
        <w:t xml:space="preserve">ARÁGRAFO 1: </w:t>
      </w:r>
      <w:r w:rsidR="002420E3">
        <w:rPr>
          <w:rFonts w:ascii="Arial" w:hAnsi="Arial" w:cs="Arial"/>
        </w:rPr>
        <w:t>EL CLIENTE evaluara los resultados de los análisis obtenidos durante 6 meses, si los resultados son satisfactorios EL CLIENTE bonificara a INGENIERIA APROPIADA con un bono adicional de CIEN MIL PESOS m/</w:t>
      </w:r>
      <w:proofErr w:type="spellStart"/>
      <w:r w:rsidR="002420E3">
        <w:rPr>
          <w:rFonts w:ascii="Arial" w:hAnsi="Arial" w:cs="Arial"/>
        </w:rPr>
        <w:t>cte</w:t>
      </w:r>
      <w:proofErr w:type="spellEnd"/>
      <w:r w:rsidR="002420E3">
        <w:rPr>
          <w:rFonts w:ascii="Arial" w:hAnsi="Arial" w:cs="Arial"/>
        </w:rPr>
        <w:t xml:space="preserve"> (</w:t>
      </w:r>
      <w:r w:rsidR="002420E3">
        <w:rPr>
          <w:rFonts w:ascii="Arial" w:hAnsi="Arial" w:cs="Arial"/>
        </w:rPr>
        <w:t>100.000</w:t>
      </w:r>
      <w:r w:rsidR="002420E3">
        <w:rPr>
          <w:rFonts w:ascii="Arial" w:hAnsi="Arial" w:cs="Arial"/>
        </w:rPr>
        <w:t>)</w:t>
      </w:r>
      <w:r w:rsidR="002420E3">
        <w:rPr>
          <w:rFonts w:ascii="Arial" w:hAnsi="Arial" w:cs="Arial"/>
        </w:rPr>
        <w:t xml:space="preserve"> </w:t>
      </w:r>
      <w:r w:rsidR="002420E3">
        <w:rPr>
          <w:rFonts w:ascii="Arial" w:hAnsi="Arial" w:cs="Arial"/>
        </w:rPr>
        <w:t>más el IVA vigente a la fecha de facturación mensual.</w:t>
      </w:r>
    </w:p>
    <w:p w:rsidR="002C7CF4" w:rsidRDefault="002420E3" w:rsidP="00BF3183">
      <w:pPr>
        <w:jc w:val="both"/>
        <w:rPr>
          <w:rFonts w:ascii="Arial" w:hAnsi="Arial" w:cs="Arial"/>
        </w:rPr>
      </w:pPr>
      <w:r w:rsidRPr="00BF3183">
        <w:rPr>
          <w:rFonts w:ascii="Arial" w:hAnsi="Arial" w:cs="Arial"/>
        </w:rPr>
        <w:t xml:space="preserve">PARÁGRAFO 2: </w:t>
      </w:r>
      <w:r w:rsidR="00F06BB3">
        <w:rPr>
          <w:rFonts w:ascii="Arial" w:hAnsi="Arial" w:cs="Arial"/>
        </w:rPr>
        <w:t>El pago, de la factura</w:t>
      </w:r>
      <w:r w:rsidR="00474FD5" w:rsidRPr="00BF3183">
        <w:rPr>
          <w:rFonts w:ascii="Arial" w:hAnsi="Arial" w:cs="Arial"/>
        </w:rPr>
        <w:t xml:space="preserve"> debe ser realizado</w:t>
      </w:r>
      <w:r w:rsidR="00BF3183">
        <w:rPr>
          <w:rFonts w:ascii="Arial" w:hAnsi="Arial" w:cs="Arial"/>
        </w:rPr>
        <w:t xml:space="preserve"> de estricto contado, dentro de</w:t>
      </w:r>
      <w:r w:rsidR="00474FD5" w:rsidRPr="00BF3183">
        <w:rPr>
          <w:rFonts w:ascii="Arial" w:hAnsi="Arial" w:cs="Arial"/>
        </w:rPr>
        <w:t xml:space="preserve"> los </w:t>
      </w:r>
      <w:r w:rsidR="001C6482">
        <w:rPr>
          <w:rFonts w:ascii="Arial" w:hAnsi="Arial" w:cs="Arial"/>
        </w:rPr>
        <w:t>DIEZ</w:t>
      </w:r>
      <w:r w:rsidR="00474FD5" w:rsidRPr="00BF3183">
        <w:rPr>
          <w:rFonts w:ascii="Arial" w:hAnsi="Arial" w:cs="Arial"/>
        </w:rPr>
        <w:t xml:space="preserve"> (</w:t>
      </w:r>
      <w:r w:rsidR="001C6482">
        <w:rPr>
          <w:rFonts w:ascii="Arial" w:hAnsi="Arial" w:cs="Arial"/>
        </w:rPr>
        <w:t>10</w:t>
      </w:r>
      <w:r w:rsidR="00474FD5" w:rsidRPr="00BF3183">
        <w:rPr>
          <w:rFonts w:ascii="Arial" w:hAnsi="Arial" w:cs="Arial"/>
        </w:rPr>
        <w:t xml:space="preserve">) </w:t>
      </w:r>
      <w:r w:rsidR="00BF3183" w:rsidRPr="00BF3183">
        <w:rPr>
          <w:rFonts w:ascii="Arial" w:hAnsi="Arial" w:cs="Arial"/>
        </w:rPr>
        <w:t>días</w:t>
      </w:r>
      <w:r w:rsidR="00474FD5" w:rsidRPr="00BF3183">
        <w:rPr>
          <w:rFonts w:ascii="Arial" w:hAnsi="Arial" w:cs="Arial"/>
        </w:rPr>
        <w:t xml:space="preserve"> siguientes a la recepció</w:t>
      </w:r>
      <w:r w:rsidR="002C7CF4">
        <w:rPr>
          <w:rFonts w:ascii="Arial" w:hAnsi="Arial" w:cs="Arial"/>
        </w:rPr>
        <w:t>n de la factura por parte del CLI</w:t>
      </w:r>
      <w:r w:rsidR="00474FD5" w:rsidRPr="00BF3183">
        <w:rPr>
          <w:rFonts w:ascii="Arial" w:hAnsi="Arial" w:cs="Arial"/>
        </w:rPr>
        <w:t xml:space="preserve">ENTE. </w:t>
      </w:r>
    </w:p>
    <w:p w:rsidR="002C7CF4" w:rsidRDefault="002420E3" w:rsidP="00BF3183">
      <w:pPr>
        <w:jc w:val="both"/>
        <w:rPr>
          <w:rFonts w:ascii="Arial" w:hAnsi="Arial" w:cs="Arial"/>
        </w:rPr>
      </w:pPr>
      <w:r w:rsidRPr="00BF3183">
        <w:rPr>
          <w:rFonts w:ascii="Arial" w:hAnsi="Arial" w:cs="Arial"/>
        </w:rPr>
        <w:t xml:space="preserve">PARÁGRAFO 3: </w:t>
      </w:r>
      <w:r w:rsidR="00474FD5" w:rsidRPr="00BF3183">
        <w:rPr>
          <w:rFonts w:ascii="Arial" w:hAnsi="Arial" w:cs="Arial"/>
        </w:rPr>
        <w:t xml:space="preserve">El incumplimiento del CLIENTE </w:t>
      </w:r>
      <w:r w:rsidR="00F06BB3">
        <w:rPr>
          <w:rFonts w:ascii="Arial" w:hAnsi="Arial" w:cs="Arial"/>
        </w:rPr>
        <w:t>en el pago de alguna de las facturas</w:t>
      </w:r>
      <w:r w:rsidR="002C7CF4">
        <w:rPr>
          <w:rFonts w:ascii="Arial" w:hAnsi="Arial" w:cs="Arial"/>
        </w:rPr>
        <w:t>, ocasionará por parte de INGENIERÍA APROPIADA</w:t>
      </w:r>
      <w:r w:rsidR="00474FD5" w:rsidRPr="00BF3183">
        <w:rPr>
          <w:rFonts w:ascii="Arial" w:hAnsi="Arial" w:cs="Arial"/>
        </w:rPr>
        <w:t xml:space="preserve"> la suspensión de </w:t>
      </w:r>
      <w:r w:rsidR="002C7CF4">
        <w:rPr>
          <w:rFonts w:ascii="Arial" w:hAnsi="Arial" w:cs="Arial"/>
        </w:rPr>
        <w:t xml:space="preserve">prestación </w:t>
      </w:r>
      <w:r w:rsidR="00474FD5" w:rsidRPr="00BF3183">
        <w:rPr>
          <w:rFonts w:ascii="Arial" w:hAnsi="Arial" w:cs="Arial"/>
        </w:rPr>
        <w:t>de</w:t>
      </w:r>
      <w:r w:rsidR="002C7CF4">
        <w:rPr>
          <w:rFonts w:ascii="Arial" w:hAnsi="Arial" w:cs="Arial"/>
        </w:rPr>
        <w:t xml:space="preserve"> </w:t>
      </w:r>
      <w:r w:rsidR="00474FD5" w:rsidRPr="00BF3183">
        <w:rPr>
          <w:rFonts w:ascii="Arial" w:hAnsi="Arial" w:cs="Arial"/>
        </w:rPr>
        <w:t xml:space="preserve">los servicios. </w:t>
      </w:r>
    </w:p>
    <w:p w:rsidR="002C7CF4" w:rsidRDefault="002420E3" w:rsidP="00BF3183">
      <w:pPr>
        <w:jc w:val="both"/>
        <w:rPr>
          <w:rFonts w:ascii="Arial" w:hAnsi="Arial" w:cs="Arial"/>
        </w:rPr>
      </w:pPr>
      <w:r w:rsidRPr="00BF3183">
        <w:rPr>
          <w:rFonts w:ascii="Arial" w:hAnsi="Arial" w:cs="Arial"/>
        </w:rPr>
        <w:t>PARAGRAFO 4:</w:t>
      </w:r>
      <w:r>
        <w:rPr>
          <w:rFonts w:ascii="Arial" w:hAnsi="Arial" w:cs="Arial"/>
        </w:rPr>
        <w:t xml:space="preserve"> </w:t>
      </w:r>
      <w:r w:rsidR="00474FD5" w:rsidRPr="00BF3183">
        <w:rPr>
          <w:rFonts w:ascii="Arial" w:hAnsi="Arial" w:cs="Arial"/>
        </w:rPr>
        <w:t xml:space="preserve">No se </w:t>
      </w:r>
      <w:r w:rsidR="002C7CF4" w:rsidRPr="00BF3183">
        <w:rPr>
          <w:rFonts w:ascii="Arial" w:hAnsi="Arial" w:cs="Arial"/>
        </w:rPr>
        <w:t>permitirá</w:t>
      </w:r>
      <w:r w:rsidR="00474FD5" w:rsidRPr="00BF3183">
        <w:rPr>
          <w:rFonts w:ascii="Arial" w:hAnsi="Arial" w:cs="Arial"/>
        </w:rPr>
        <w:t xml:space="preserve"> </w:t>
      </w:r>
      <w:del w:id="0" w:author="Mario" w:date="2013-01-14T08:06:00Z">
        <w:r w:rsidR="00474FD5" w:rsidRPr="00BF3183" w:rsidDel="00062E5D">
          <w:rPr>
            <w:rFonts w:ascii="Arial" w:hAnsi="Arial" w:cs="Arial"/>
          </w:rPr>
          <w:delText>(</w:delText>
        </w:r>
      </w:del>
      <w:r w:rsidR="00474FD5" w:rsidRPr="00BF3183">
        <w:rPr>
          <w:rFonts w:ascii="Arial" w:hAnsi="Arial" w:cs="Arial"/>
        </w:rPr>
        <w:t>mora en los pagos, en caso de darse</w:t>
      </w:r>
      <w:r w:rsidR="002C7CF4">
        <w:rPr>
          <w:rFonts w:ascii="Arial" w:hAnsi="Arial" w:cs="Arial"/>
        </w:rPr>
        <w:t xml:space="preserve"> </w:t>
      </w:r>
      <w:r w:rsidR="00474FD5" w:rsidRPr="00BF3183">
        <w:rPr>
          <w:rFonts w:ascii="Arial" w:hAnsi="Arial" w:cs="Arial"/>
        </w:rPr>
        <w:t xml:space="preserve">esta se causaran intereses a la tasa </w:t>
      </w:r>
      <w:r w:rsidR="002C7CF4" w:rsidRPr="00BF3183">
        <w:rPr>
          <w:rFonts w:ascii="Arial" w:hAnsi="Arial" w:cs="Arial"/>
        </w:rPr>
        <w:t>máxima</w:t>
      </w:r>
      <w:r w:rsidR="00474FD5" w:rsidRPr="00BF3183">
        <w:rPr>
          <w:rFonts w:ascii="Arial" w:hAnsi="Arial" w:cs="Arial"/>
        </w:rPr>
        <w:t xml:space="preserve"> </w:t>
      </w:r>
      <w:r w:rsidR="002C7CF4">
        <w:rPr>
          <w:rFonts w:ascii="Arial" w:hAnsi="Arial" w:cs="Arial"/>
        </w:rPr>
        <w:t>leg</w:t>
      </w:r>
      <w:r w:rsidR="002C7CF4" w:rsidRPr="00BF3183">
        <w:rPr>
          <w:rFonts w:ascii="Arial" w:hAnsi="Arial" w:cs="Arial"/>
        </w:rPr>
        <w:t>al</w:t>
      </w:r>
      <w:r w:rsidR="00474FD5" w:rsidRPr="00BF3183">
        <w:rPr>
          <w:rFonts w:ascii="Arial" w:hAnsi="Arial" w:cs="Arial"/>
        </w:rPr>
        <w:t xml:space="preserve"> permitida</w:t>
      </w:r>
      <w:r w:rsidR="002C7CF4">
        <w:rPr>
          <w:rFonts w:ascii="Arial" w:hAnsi="Arial" w:cs="Arial"/>
        </w:rPr>
        <w:t>.</w:t>
      </w:r>
    </w:p>
    <w:p w:rsidR="00F11570" w:rsidRDefault="002420E3" w:rsidP="00BF3183">
      <w:pPr>
        <w:jc w:val="both"/>
        <w:rPr>
          <w:rFonts w:ascii="Arial" w:hAnsi="Arial" w:cs="Arial"/>
        </w:rPr>
      </w:pPr>
      <w:r>
        <w:rPr>
          <w:rFonts w:ascii="Arial" w:hAnsi="Arial" w:cs="Arial"/>
        </w:rPr>
        <w:t>PARAGRAFO 5</w:t>
      </w:r>
      <w:r w:rsidR="00474FD5" w:rsidRPr="00BF3183">
        <w:rPr>
          <w:rFonts w:ascii="Arial" w:hAnsi="Arial" w:cs="Arial"/>
        </w:rPr>
        <w:t>:</w:t>
      </w:r>
      <w:r w:rsidR="002C7CF4">
        <w:rPr>
          <w:rFonts w:ascii="Arial" w:hAnsi="Arial" w:cs="Arial"/>
        </w:rPr>
        <w:t xml:space="preserve"> Es causal de terminación</w:t>
      </w:r>
      <w:r w:rsidR="00474FD5" w:rsidRPr="00BF3183">
        <w:rPr>
          <w:rFonts w:ascii="Arial" w:hAnsi="Arial" w:cs="Arial"/>
        </w:rPr>
        <w:t xml:space="preserve"> del contrato el hecho de que</w:t>
      </w:r>
      <w:r w:rsidR="00F06BB3">
        <w:rPr>
          <w:rFonts w:ascii="Arial" w:hAnsi="Arial" w:cs="Arial"/>
        </w:rPr>
        <w:t xml:space="preserve"> la mora en </w:t>
      </w:r>
      <w:r w:rsidR="00474FD5" w:rsidRPr="00BF3183">
        <w:rPr>
          <w:rFonts w:ascii="Arial" w:hAnsi="Arial" w:cs="Arial"/>
        </w:rPr>
        <w:t>los</w:t>
      </w:r>
      <w:r w:rsidR="00F11570">
        <w:rPr>
          <w:rFonts w:ascii="Arial" w:hAnsi="Arial" w:cs="Arial"/>
        </w:rPr>
        <w:t xml:space="preserve"> pagos supere los noventa (90).</w:t>
      </w:r>
    </w:p>
    <w:p w:rsidR="002C7CF4" w:rsidRDefault="00F11570" w:rsidP="00BF3183">
      <w:pPr>
        <w:jc w:val="both"/>
        <w:rPr>
          <w:rFonts w:ascii="Arial" w:hAnsi="Arial" w:cs="Arial"/>
        </w:rPr>
      </w:pPr>
      <w:r w:rsidRPr="00BF3183">
        <w:rPr>
          <w:rFonts w:ascii="Arial" w:hAnsi="Arial" w:cs="Arial"/>
        </w:rPr>
        <w:t>OCTAVA</w:t>
      </w:r>
      <w:r>
        <w:rPr>
          <w:rFonts w:ascii="Arial" w:hAnsi="Arial" w:cs="Arial"/>
        </w:rPr>
        <w:t xml:space="preserve"> </w:t>
      </w:r>
      <w:r w:rsidR="002C7CF4">
        <w:rPr>
          <w:rFonts w:ascii="Arial" w:hAnsi="Arial" w:cs="Arial"/>
        </w:rPr>
        <w:t>-AUTONOMIA: INGENIERÍA APROPIADA</w:t>
      </w:r>
      <w:r w:rsidR="00474FD5" w:rsidRPr="00BF3183">
        <w:rPr>
          <w:rFonts w:ascii="Arial" w:hAnsi="Arial" w:cs="Arial"/>
        </w:rPr>
        <w:t xml:space="preserve"> declara que para efectos de este contrat</w:t>
      </w:r>
      <w:r w:rsidR="002C7CF4">
        <w:rPr>
          <w:rFonts w:ascii="Arial" w:hAnsi="Arial" w:cs="Arial"/>
        </w:rPr>
        <w:t>o obra frente al CLIENTE</w:t>
      </w:r>
      <w:r w:rsidR="00474FD5" w:rsidRPr="00BF3183">
        <w:rPr>
          <w:rFonts w:ascii="Arial" w:hAnsi="Arial" w:cs="Arial"/>
        </w:rPr>
        <w:t xml:space="preserve"> como contratista Independiente y por consiguiente es el único patrono del personal de Ingenieros técnicos y demás empleados destinados al cumplimiento</w:t>
      </w:r>
      <w:r w:rsidR="002C7CF4">
        <w:rPr>
          <w:rFonts w:ascii="Arial" w:hAnsi="Arial" w:cs="Arial"/>
        </w:rPr>
        <w:t xml:space="preserve"> de las obligaciones contratadas en este contrato</w:t>
      </w:r>
      <w:r w:rsidR="00474FD5" w:rsidRPr="00BF3183">
        <w:rPr>
          <w:rFonts w:ascii="Arial" w:hAnsi="Arial" w:cs="Arial"/>
        </w:rPr>
        <w:t xml:space="preserve"> no existiendo por lo tanto contrato de trabajo o relación de c</w:t>
      </w:r>
      <w:r w:rsidR="002C7CF4">
        <w:rPr>
          <w:rFonts w:ascii="Arial" w:hAnsi="Arial" w:cs="Arial"/>
        </w:rPr>
        <w:t>arácter laboral entre EL CLIENTE y alguno de los empleados o trabajadores de INGENIERÍA APROPIADA. Únicamente INGENIERÍA APROPIADA</w:t>
      </w:r>
      <w:r w:rsidR="00474FD5" w:rsidRPr="00BF3183">
        <w:rPr>
          <w:rFonts w:ascii="Arial" w:hAnsi="Arial" w:cs="Arial"/>
        </w:rPr>
        <w:t xml:space="preserve"> será responsable de las prestaciones sociales, sueldos y otros beneficios exigidos por la ley y resultantes de la relación de trabaj</w:t>
      </w:r>
      <w:r w:rsidR="002C7CF4">
        <w:rPr>
          <w:rFonts w:ascii="Arial" w:hAnsi="Arial" w:cs="Arial"/>
        </w:rPr>
        <w:t>o con todo el personal que partici</w:t>
      </w:r>
      <w:r w:rsidR="00474FD5" w:rsidRPr="00BF3183">
        <w:rPr>
          <w:rFonts w:ascii="Arial" w:hAnsi="Arial" w:cs="Arial"/>
        </w:rPr>
        <w:t xml:space="preserve">pe en la ejecución del presente contrato. </w:t>
      </w:r>
    </w:p>
    <w:p w:rsidR="002C7CF4" w:rsidRDefault="002C7CF4" w:rsidP="00BF3183">
      <w:pPr>
        <w:jc w:val="both"/>
        <w:rPr>
          <w:rFonts w:ascii="Arial" w:hAnsi="Arial" w:cs="Arial"/>
        </w:rPr>
      </w:pPr>
      <w:r>
        <w:rPr>
          <w:rFonts w:ascii="Arial" w:hAnsi="Arial" w:cs="Arial"/>
        </w:rPr>
        <w:t>PARAGRAFO 1: INGENIERÍA APROPIADA</w:t>
      </w:r>
      <w:r w:rsidR="00474FD5" w:rsidRPr="00BF3183">
        <w:rPr>
          <w:rFonts w:ascii="Arial" w:hAnsi="Arial" w:cs="Arial"/>
        </w:rPr>
        <w:t xml:space="preserve"> m</w:t>
      </w:r>
      <w:r>
        <w:rPr>
          <w:rFonts w:ascii="Arial" w:hAnsi="Arial" w:cs="Arial"/>
        </w:rPr>
        <w:t xml:space="preserve">anifiesta que su personal está </w:t>
      </w:r>
      <w:r w:rsidR="00474FD5" w:rsidRPr="00BF3183">
        <w:rPr>
          <w:rFonts w:ascii="Arial" w:hAnsi="Arial" w:cs="Arial"/>
        </w:rPr>
        <w:t>debidamente amparado por EPS, ARP y Pensión, lo cual estará en dis</w:t>
      </w:r>
      <w:r>
        <w:rPr>
          <w:rFonts w:ascii="Arial" w:hAnsi="Arial" w:cs="Arial"/>
        </w:rPr>
        <w:t>posición de demostrar cuando así</w:t>
      </w:r>
      <w:r w:rsidR="00474FD5" w:rsidRPr="00BF3183">
        <w:rPr>
          <w:rFonts w:ascii="Arial" w:hAnsi="Arial" w:cs="Arial"/>
        </w:rPr>
        <w:t xml:space="preserve"> lo solicite EL CLIENTE. </w:t>
      </w:r>
    </w:p>
    <w:p w:rsidR="002C7CF4" w:rsidRDefault="00F11570" w:rsidP="00BF3183">
      <w:pPr>
        <w:jc w:val="both"/>
        <w:rPr>
          <w:rFonts w:ascii="Arial" w:hAnsi="Arial" w:cs="Arial"/>
        </w:rPr>
      </w:pPr>
      <w:r>
        <w:rPr>
          <w:rFonts w:ascii="Arial" w:hAnsi="Arial" w:cs="Arial"/>
        </w:rPr>
        <w:t xml:space="preserve">NOVENA </w:t>
      </w:r>
      <w:r w:rsidR="002C7CF4">
        <w:rPr>
          <w:rFonts w:ascii="Arial" w:hAnsi="Arial" w:cs="Arial"/>
        </w:rPr>
        <w:t>– CA</w:t>
      </w:r>
      <w:r>
        <w:rPr>
          <w:rFonts w:ascii="Arial" w:hAnsi="Arial" w:cs="Arial"/>
        </w:rPr>
        <w:t>U</w:t>
      </w:r>
      <w:r w:rsidR="002C7CF4">
        <w:rPr>
          <w:rFonts w:ascii="Arial" w:hAnsi="Arial" w:cs="Arial"/>
        </w:rPr>
        <w:t xml:space="preserve">SALES DE </w:t>
      </w:r>
      <w:r w:rsidR="00474FD5" w:rsidRPr="00BF3183">
        <w:rPr>
          <w:rFonts w:ascii="Arial" w:hAnsi="Arial" w:cs="Arial"/>
        </w:rPr>
        <w:t>TERMINACIÓN:</w:t>
      </w:r>
      <w:r w:rsidR="002C7CF4">
        <w:rPr>
          <w:rFonts w:ascii="Arial" w:hAnsi="Arial" w:cs="Arial"/>
        </w:rPr>
        <w:t xml:space="preserve"> El presente contrato puede darse por terminado por las siguientes causas:</w:t>
      </w:r>
    </w:p>
    <w:p w:rsidR="00B1539A" w:rsidRDefault="002C7CF4" w:rsidP="00BF3183">
      <w:pPr>
        <w:jc w:val="both"/>
        <w:rPr>
          <w:rFonts w:ascii="Arial" w:hAnsi="Arial" w:cs="Arial"/>
        </w:rPr>
      </w:pPr>
      <w:r>
        <w:rPr>
          <w:rFonts w:ascii="Arial" w:hAnsi="Arial" w:cs="Arial"/>
        </w:rPr>
        <w:t>1. U</w:t>
      </w:r>
      <w:r w:rsidR="00474FD5" w:rsidRPr="00BF3183">
        <w:rPr>
          <w:rFonts w:ascii="Arial" w:hAnsi="Arial" w:cs="Arial"/>
        </w:rPr>
        <w:t>nilateralmente si cualquiera de las partes</w:t>
      </w:r>
      <w:r>
        <w:rPr>
          <w:rFonts w:ascii="Arial" w:hAnsi="Arial" w:cs="Arial"/>
        </w:rPr>
        <w:t xml:space="preserve"> Incumple obligaciones esenciale</w:t>
      </w:r>
      <w:r w:rsidR="00474FD5" w:rsidRPr="00BF3183">
        <w:rPr>
          <w:rFonts w:ascii="Arial" w:hAnsi="Arial" w:cs="Arial"/>
        </w:rPr>
        <w:t>s del CONTRATO, siempre que la parte Incumplida no adopte las soluciones pertinentes dentro de los treinta (30) días hábiles siguientes al recibo de la comunicación escrita de la otra donde se ponga de presente la situación. Para los efectos del presente ordinal; son obligaciones esenci</w:t>
      </w:r>
      <w:r>
        <w:rPr>
          <w:rFonts w:ascii="Arial" w:hAnsi="Arial" w:cs="Arial"/>
        </w:rPr>
        <w:t>ales las relativas a la prestaci</w:t>
      </w:r>
      <w:r w:rsidR="00474FD5" w:rsidRPr="00BF3183">
        <w:rPr>
          <w:rFonts w:ascii="Arial" w:hAnsi="Arial" w:cs="Arial"/>
        </w:rPr>
        <w:t xml:space="preserve">ón de los servicios dentro de los </w:t>
      </w:r>
      <w:r w:rsidRPr="00BF3183">
        <w:rPr>
          <w:rFonts w:ascii="Arial" w:hAnsi="Arial" w:cs="Arial"/>
        </w:rPr>
        <w:t>parámetros</w:t>
      </w:r>
      <w:r w:rsidR="00474FD5" w:rsidRPr="00BF3183">
        <w:rPr>
          <w:rFonts w:ascii="Arial" w:hAnsi="Arial" w:cs="Arial"/>
        </w:rPr>
        <w:t xml:space="preserve"> de c</w:t>
      </w:r>
      <w:r>
        <w:rPr>
          <w:rFonts w:ascii="Arial" w:hAnsi="Arial" w:cs="Arial"/>
        </w:rPr>
        <w:t>alidad y niveles de servicio aco</w:t>
      </w:r>
      <w:r w:rsidR="00474FD5" w:rsidRPr="00BF3183">
        <w:rPr>
          <w:rFonts w:ascii="Arial" w:hAnsi="Arial" w:cs="Arial"/>
        </w:rPr>
        <w:t xml:space="preserve">rdados </w:t>
      </w:r>
      <w:r w:rsidR="00B1539A">
        <w:rPr>
          <w:rFonts w:ascii="Arial" w:hAnsi="Arial" w:cs="Arial"/>
        </w:rPr>
        <w:t>y el pago de la retribución convenida</w:t>
      </w:r>
      <w:r w:rsidR="00474FD5" w:rsidRPr="00BF3183">
        <w:rPr>
          <w:rFonts w:ascii="Arial" w:hAnsi="Arial" w:cs="Arial"/>
        </w:rPr>
        <w:t xml:space="preserve"> dentro de los plazos estipulados. </w:t>
      </w:r>
    </w:p>
    <w:p w:rsidR="00B1539A" w:rsidRPr="00B1539A" w:rsidRDefault="00B1539A" w:rsidP="00B1539A">
      <w:pPr>
        <w:jc w:val="both"/>
        <w:rPr>
          <w:rFonts w:ascii="Arial" w:hAnsi="Arial" w:cs="Arial"/>
          <w:lang w:val="es-ES"/>
        </w:rPr>
      </w:pPr>
      <w:r>
        <w:rPr>
          <w:rFonts w:ascii="Arial" w:hAnsi="Arial" w:cs="Arial"/>
          <w:lang w:val="es-ES"/>
        </w:rPr>
        <w:t xml:space="preserve">2. </w:t>
      </w:r>
      <w:r w:rsidRPr="00B1539A">
        <w:rPr>
          <w:rFonts w:ascii="Arial" w:hAnsi="Arial" w:cs="Arial"/>
          <w:lang w:val="es-ES"/>
        </w:rPr>
        <w:t>Mutuo acuerdo entre las partes.</w:t>
      </w:r>
    </w:p>
    <w:p w:rsidR="00B1539A" w:rsidRPr="00B1539A" w:rsidRDefault="00B1539A" w:rsidP="00B1539A">
      <w:pPr>
        <w:jc w:val="both"/>
        <w:rPr>
          <w:rFonts w:ascii="Arial" w:hAnsi="Arial" w:cs="Arial"/>
          <w:lang w:val="es-ES"/>
        </w:rPr>
      </w:pPr>
      <w:r>
        <w:rPr>
          <w:rFonts w:ascii="Arial" w:hAnsi="Arial" w:cs="Arial"/>
          <w:lang w:val="es-ES"/>
        </w:rPr>
        <w:t xml:space="preserve">3. </w:t>
      </w:r>
      <w:r w:rsidRPr="00B1539A">
        <w:rPr>
          <w:rFonts w:ascii="Arial" w:hAnsi="Arial" w:cs="Arial"/>
          <w:lang w:val="es-ES"/>
        </w:rPr>
        <w:t>Expiración del plazo en los</w:t>
      </w:r>
      <w:r>
        <w:rPr>
          <w:rFonts w:ascii="Arial" w:hAnsi="Arial" w:cs="Arial"/>
          <w:lang w:val="es-ES"/>
        </w:rPr>
        <w:t xml:space="preserve"> términos de la cláusula décimo </w:t>
      </w:r>
      <w:r w:rsidR="00A35832">
        <w:rPr>
          <w:rFonts w:ascii="Arial" w:hAnsi="Arial" w:cs="Arial"/>
          <w:lang w:val="es-ES"/>
        </w:rPr>
        <w:t>tercera</w:t>
      </w:r>
      <w:r w:rsidRPr="00B1539A">
        <w:rPr>
          <w:rFonts w:ascii="Arial" w:hAnsi="Arial" w:cs="Arial"/>
          <w:lang w:val="es-ES"/>
        </w:rPr>
        <w:t xml:space="preserve"> de este contrato.</w:t>
      </w:r>
    </w:p>
    <w:p w:rsidR="00B1539A" w:rsidRPr="00B1539A" w:rsidRDefault="00B1539A" w:rsidP="00B1539A">
      <w:pPr>
        <w:jc w:val="both"/>
        <w:rPr>
          <w:rFonts w:ascii="Arial" w:hAnsi="Arial" w:cs="Arial"/>
          <w:lang w:val="es-ES"/>
        </w:rPr>
      </w:pPr>
      <w:r>
        <w:rPr>
          <w:rFonts w:ascii="Arial" w:hAnsi="Arial" w:cs="Arial"/>
          <w:lang w:val="es-ES"/>
        </w:rPr>
        <w:t xml:space="preserve">4. </w:t>
      </w:r>
      <w:r w:rsidRPr="00B1539A">
        <w:rPr>
          <w:rFonts w:ascii="Arial" w:hAnsi="Arial" w:cs="Arial"/>
          <w:lang w:val="es-ES"/>
        </w:rPr>
        <w:t>Por  s</w:t>
      </w:r>
      <w:r>
        <w:rPr>
          <w:rFonts w:ascii="Arial" w:hAnsi="Arial" w:cs="Arial"/>
          <w:lang w:val="es-ES"/>
        </w:rPr>
        <w:t>anción de autoridad competente</w:t>
      </w:r>
    </w:p>
    <w:p w:rsidR="00B1539A" w:rsidRPr="00B1539A" w:rsidRDefault="00B1539A" w:rsidP="00B1539A">
      <w:pPr>
        <w:jc w:val="both"/>
        <w:rPr>
          <w:rFonts w:ascii="Arial" w:hAnsi="Arial" w:cs="Arial"/>
          <w:lang w:val="es-ES"/>
        </w:rPr>
      </w:pPr>
      <w:r>
        <w:rPr>
          <w:rFonts w:ascii="Arial" w:hAnsi="Arial" w:cs="Arial"/>
          <w:lang w:val="es-ES"/>
        </w:rPr>
        <w:t xml:space="preserve">5. </w:t>
      </w:r>
      <w:r w:rsidRPr="00B1539A">
        <w:rPr>
          <w:rFonts w:ascii="Arial" w:hAnsi="Arial" w:cs="Arial"/>
          <w:lang w:val="es-ES"/>
        </w:rPr>
        <w:t>La fuerza mayor o caso fortuito que imposibilite el debido cumplimiento de los deberes estipulados en este contrato.</w:t>
      </w:r>
    </w:p>
    <w:p w:rsidR="00B1539A" w:rsidRDefault="00474FD5" w:rsidP="00BF3183">
      <w:pPr>
        <w:jc w:val="both"/>
        <w:rPr>
          <w:rFonts w:ascii="Arial" w:hAnsi="Arial" w:cs="Arial"/>
        </w:rPr>
      </w:pPr>
      <w:r w:rsidRPr="00BF3183">
        <w:rPr>
          <w:rFonts w:ascii="Arial" w:hAnsi="Arial" w:cs="Arial"/>
        </w:rPr>
        <w:t>DÉCIMO -CESIÓN DEL CONTRATO: El presente contrato no podrá ser cedido a ninguna persona natural o jurídica sin autorización previa y</w:t>
      </w:r>
      <w:r w:rsidR="00B1539A">
        <w:rPr>
          <w:rFonts w:ascii="Arial" w:hAnsi="Arial" w:cs="Arial"/>
        </w:rPr>
        <w:t xml:space="preserve"> escrita</w:t>
      </w:r>
      <w:r w:rsidRPr="00BF3183">
        <w:rPr>
          <w:rFonts w:ascii="Arial" w:hAnsi="Arial" w:cs="Arial"/>
        </w:rPr>
        <w:t xml:space="preserve"> de la otra parte</w:t>
      </w:r>
      <w:proofErr w:type="gramStart"/>
      <w:r w:rsidRPr="00BF3183">
        <w:rPr>
          <w:rFonts w:ascii="Arial" w:hAnsi="Arial" w:cs="Arial"/>
        </w:rPr>
        <w:t>..</w:t>
      </w:r>
      <w:proofErr w:type="gramEnd"/>
      <w:r w:rsidRPr="00BF3183">
        <w:rPr>
          <w:rFonts w:ascii="Arial" w:hAnsi="Arial" w:cs="Arial"/>
        </w:rPr>
        <w:t xml:space="preserve"> </w:t>
      </w:r>
    </w:p>
    <w:p w:rsidR="00B1539A" w:rsidRDefault="00474FD5" w:rsidP="00BF3183">
      <w:pPr>
        <w:jc w:val="both"/>
        <w:rPr>
          <w:rFonts w:ascii="Arial" w:hAnsi="Arial" w:cs="Arial"/>
        </w:rPr>
      </w:pPr>
      <w:r w:rsidRPr="00BF3183">
        <w:rPr>
          <w:rFonts w:ascii="Arial" w:hAnsi="Arial" w:cs="Arial"/>
        </w:rPr>
        <w:t xml:space="preserve">DÉCIMO </w:t>
      </w:r>
      <w:r w:rsidR="00F11570" w:rsidRPr="00BF3183">
        <w:rPr>
          <w:rFonts w:ascii="Arial" w:hAnsi="Arial" w:cs="Arial"/>
        </w:rPr>
        <w:t>PRIMERA</w:t>
      </w:r>
      <w:r w:rsidR="00F11570" w:rsidRPr="00BF3183">
        <w:rPr>
          <w:rFonts w:ascii="Arial" w:hAnsi="Arial" w:cs="Arial"/>
        </w:rPr>
        <w:t xml:space="preserve"> </w:t>
      </w:r>
      <w:r w:rsidRPr="00BF3183">
        <w:rPr>
          <w:rFonts w:ascii="Arial" w:hAnsi="Arial" w:cs="Arial"/>
        </w:rPr>
        <w:t>-CLAUSULA COMPROMISORIA: Toda controversia o diferencia relativa en la celebración, ejecución, desarrollo, Interpretación y liquidación del presente contrato, se resolverá por un Tribunal</w:t>
      </w:r>
      <w:r w:rsidR="00B1539A">
        <w:rPr>
          <w:rFonts w:ascii="Arial" w:hAnsi="Arial" w:cs="Arial"/>
        </w:rPr>
        <w:t xml:space="preserve"> de Arbitramento designado por l</w:t>
      </w:r>
      <w:r w:rsidRPr="00BF3183">
        <w:rPr>
          <w:rFonts w:ascii="Arial" w:hAnsi="Arial" w:cs="Arial"/>
        </w:rPr>
        <w:t xml:space="preserve">a Cámara de Comercio </w:t>
      </w:r>
      <w:r w:rsidR="00B1539A">
        <w:rPr>
          <w:rFonts w:ascii="Arial" w:hAnsi="Arial" w:cs="Arial"/>
        </w:rPr>
        <w:t>Medellín, (mediante sorteos e</w:t>
      </w:r>
      <w:r w:rsidRPr="00BF3183">
        <w:rPr>
          <w:rFonts w:ascii="Arial" w:hAnsi="Arial" w:cs="Arial"/>
        </w:rPr>
        <w:t xml:space="preserve">ntre los árbitros Inscritos en la lista que lleva dicha cámara. La organización interna del tribunal se sujetará a las reglas previstas para el efecto por el Centro de Arbitraje de la Cámara de Comercio de Medellín. El tribunal decidirá en derecho y estará Integrado por el número menor de árbitros que para el efecto permita la ley, siendo su decisión obligatoria por las partes. </w:t>
      </w:r>
    </w:p>
    <w:p w:rsidR="00B1539A" w:rsidRDefault="00B1539A" w:rsidP="00BF3183">
      <w:pPr>
        <w:jc w:val="both"/>
        <w:rPr>
          <w:rFonts w:ascii="Arial" w:hAnsi="Arial" w:cs="Arial"/>
        </w:rPr>
      </w:pPr>
      <w:r>
        <w:rPr>
          <w:rFonts w:ascii="Arial" w:hAnsi="Arial" w:cs="Arial"/>
        </w:rPr>
        <w:t xml:space="preserve">DÉCIMO </w:t>
      </w:r>
      <w:r w:rsidR="00F11570" w:rsidRPr="00BF3183">
        <w:rPr>
          <w:rFonts w:ascii="Arial" w:hAnsi="Arial" w:cs="Arial"/>
        </w:rPr>
        <w:t>SEGUNDA</w:t>
      </w:r>
      <w:r>
        <w:rPr>
          <w:rFonts w:ascii="Arial" w:hAnsi="Arial" w:cs="Arial"/>
        </w:rPr>
        <w:t>.-COSTOS DE LEGALI</w:t>
      </w:r>
      <w:r w:rsidR="00474FD5" w:rsidRPr="00BF3183">
        <w:rPr>
          <w:rFonts w:ascii="Arial" w:hAnsi="Arial" w:cs="Arial"/>
        </w:rPr>
        <w:t xml:space="preserve">ZACIÓN: Los gastos de legalización del presente contrato, así como el pago del Impuesto de Timbre Nacional serán por partes iguales. </w:t>
      </w:r>
    </w:p>
    <w:p w:rsidR="00657D80" w:rsidRDefault="00474FD5" w:rsidP="00BF3183">
      <w:pPr>
        <w:jc w:val="both"/>
        <w:rPr>
          <w:rFonts w:ascii="Arial" w:hAnsi="Arial" w:cs="Arial"/>
        </w:rPr>
      </w:pPr>
      <w:r w:rsidRPr="00BF3183">
        <w:rPr>
          <w:rFonts w:ascii="Arial" w:hAnsi="Arial" w:cs="Arial"/>
        </w:rPr>
        <w:t xml:space="preserve">DÉCIMO </w:t>
      </w:r>
      <w:r w:rsidR="00F11570" w:rsidRPr="00BF3183">
        <w:rPr>
          <w:rFonts w:ascii="Arial" w:hAnsi="Arial" w:cs="Arial"/>
        </w:rPr>
        <w:t>TERCERA</w:t>
      </w:r>
      <w:r w:rsidR="00F11570">
        <w:rPr>
          <w:rFonts w:ascii="Arial" w:hAnsi="Arial" w:cs="Arial"/>
        </w:rPr>
        <w:t xml:space="preserve"> </w:t>
      </w:r>
      <w:r w:rsidRPr="00BF3183">
        <w:rPr>
          <w:rFonts w:ascii="Arial" w:hAnsi="Arial" w:cs="Arial"/>
        </w:rPr>
        <w:t xml:space="preserve">-DURACIÓN Y LUGAR: El presente contrato tiene una </w:t>
      </w:r>
      <w:r w:rsidR="00B1539A" w:rsidRPr="00BF3183">
        <w:rPr>
          <w:rFonts w:ascii="Arial" w:hAnsi="Arial" w:cs="Arial"/>
        </w:rPr>
        <w:t>duración</w:t>
      </w:r>
      <w:r w:rsidR="00100F14">
        <w:rPr>
          <w:rFonts w:ascii="Arial" w:hAnsi="Arial" w:cs="Arial"/>
        </w:rPr>
        <w:t xml:space="preserve"> de doce (12</w:t>
      </w:r>
      <w:r w:rsidRPr="00BF3183">
        <w:rPr>
          <w:rFonts w:ascii="Arial" w:hAnsi="Arial" w:cs="Arial"/>
        </w:rPr>
        <w:t>) mes</w:t>
      </w:r>
      <w:r w:rsidR="00B1539A">
        <w:rPr>
          <w:rFonts w:ascii="Arial" w:hAnsi="Arial" w:cs="Arial"/>
        </w:rPr>
        <w:t>es contados a par</w:t>
      </w:r>
      <w:r w:rsidR="008978F6">
        <w:rPr>
          <w:rFonts w:ascii="Arial" w:hAnsi="Arial" w:cs="Arial"/>
        </w:rPr>
        <w:t xml:space="preserve">tir del </w:t>
      </w:r>
      <w:r w:rsidR="00100F14">
        <w:rPr>
          <w:rFonts w:ascii="Arial" w:hAnsi="Arial" w:cs="Arial"/>
        </w:rPr>
        <w:t>1</w:t>
      </w:r>
      <w:r w:rsidR="008978F6">
        <w:rPr>
          <w:rFonts w:ascii="Arial" w:hAnsi="Arial" w:cs="Arial"/>
        </w:rPr>
        <w:t xml:space="preserve"> de </w:t>
      </w:r>
      <w:r w:rsidR="00100F14">
        <w:rPr>
          <w:rFonts w:ascii="Arial" w:hAnsi="Arial" w:cs="Arial"/>
        </w:rPr>
        <w:t>Febrero</w:t>
      </w:r>
      <w:r w:rsidR="008978F6">
        <w:rPr>
          <w:rFonts w:ascii="Arial" w:hAnsi="Arial" w:cs="Arial"/>
        </w:rPr>
        <w:t xml:space="preserve"> de 2013</w:t>
      </w:r>
      <w:r w:rsidR="00657D80">
        <w:rPr>
          <w:rFonts w:ascii="Arial" w:hAnsi="Arial" w:cs="Arial"/>
        </w:rPr>
        <w:t xml:space="preserve">, dicho término se prorrogará por un término igual al inicialmente pactado, si cualquiera de las partes no manifiestan </w:t>
      </w:r>
      <w:r w:rsidR="00657D80" w:rsidRPr="00657D80">
        <w:rPr>
          <w:rFonts w:ascii="Arial" w:hAnsi="Arial" w:cs="Arial"/>
        </w:rPr>
        <w:t>los contrario por escrito con una antelación de por lo menos treinta (30) días a la fecha de su expiración.</w:t>
      </w:r>
      <w:r w:rsidR="00657D80">
        <w:rPr>
          <w:rFonts w:ascii="Arial" w:hAnsi="Arial" w:cs="Arial"/>
        </w:rPr>
        <w:t xml:space="preserve"> </w:t>
      </w:r>
    </w:p>
    <w:p w:rsidR="00B1539A" w:rsidRPr="00657D80" w:rsidRDefault="00474FD5" w:rsidP="00BF3183">
      <w:pPr>
        <w:jc w:val="both"/>
        <w:rPr>
          <w:rFonts w:ascii="Arial" w:eastAsia="Times New Roman" w:hAnsi="Arial" w:cs="Arial"/>
          <w:sz w:val="24"/>
          <w:szCs w:val="24"/>
          <w:lang w:val="es-ES" w:eastAsia="ar-SA"/>
        </w:rPr>
      </w:pPr>
      <w:r w:rsidRPr="00BF3183">
        <w:rPr>
          <w:rFonts w:ascii="Arial" w:hAnsi="Arial" w:cs="Arial"/>
        </w:rPr>
        <w:t xml:space="preserve">PARÁGRAFO 1: Las actividades del presente contrato se ejecutaran en las Instalaciones </w:t>
      </w:r>
      <w:r w:rsidR="00B1539A">
        <w:rPr>
          <w:rFonts w:ascii="Arial" w:hAnsi="Arial" w:cs="Arial"/>
        </w:rPr>
        <w:t xml:space="preserve">de INGENIERÍA APROPIADA en la ciudad de </w:t>
      </w:r>
      <w:r w:rsidR="00062E5D">
        <w:rPr>
          <w:rFonts w:ascii="Arial" w:hAnsi="Arial" w:cs="Arial"/>
        </w:rPr>
        <w:t>Envigado</w:t>
      </w:r>
      <w:r w:rsidRPr="00BF3183">
        <w:rPr>
          <w:rFonts w:ascii="Arial" w:hAnsi="Arial" w:cs="Arial"/>
        </w:rPr>
        <w:t xml:space="preserve">. </w:t>
      </w:r>
    </w:p>
    <w:p w:rsidR="00B1539A" w:rsidRDefault="00474FD5" w:rsidP="00BF3183">
      <w:pPr>
        <w:jc w:val="both"/>
        <w:rPr>
          <w:rFonts w:ascii="Arial" w:hAnsi="Arial" w:cs="Arial"/>
        </w:rPr>
      </w:pPr>
      <w:r w:rsidRPr="00BF3183">
        <w:rPr>
          <w:rFonts w:ascii="Arial" w:hAnsi="Arial" w:cs="Arial"/>
        </w:rPr>
        <w:t>D</w:t>
      </w:r>
      <w:r w:rsidR="00B1539A">
        <w:rPr>
          <w:rFonts w:ascii="Arial" w:hAnsi="Arial" w:cs="Arial"/>
        </w:rPr>
        <w:t xml:space="preserve">ÉCIMO </w:t>
      </w:r>
      <w:r w:rsidR="00F11570">
        <w:rPr>
          <w:rFonts w:ascii="Arial" w:hAnsi="Arial" w:cs="Arial"/>
        </w:rPr>
        <w:t>CUARTA</w:t>
      </w:r>
      <w:r w:rsidR="00F11570" w:rsidRPr="00BF3183">
        <w:rPr>
          <w:rFonts w:ascii="Arial" w:hAnsi="Arial" w:cs="Arial"/>
        </w:rPr>
        <w:t xml:space="preserve"> </w:t>
      </w:r>
      <w:r w:rsidR="00B1539A">
        <w:rPr>
          <w:rFonts w:ascii="Arial" w:hAnsi="Arial" w:cs="Arial"/>
        </w:rPr>
        <w:t>-RESERVA: LAS PARTES</w:t>
      </w:r>
      <w:r w:rsidRPr="00BF3183">
        <w:rPr>
          <w:rFonts w:ascii="Arial" w:hAnsi="Arial" w:cs="Arial"/>
        </w:rPr>
        <w:t xml:space="preserve"> se compromete</w:t>
      </w:r>
      <w:r w:rsidR="00B1539A">
        <w:rPr>
          <w:rFonts w:ascii="Arial" w:hAnsi="Arial" w:cs="Arial"/>
        </w:rPr>
        <w:t>n</w:t>
      </w:r>
      <w:r w:rsidRPr="00BF3183">
        <w:rPr>
          <w:rFonts w:ascii="Arial" w:hAnsi="Arial" w:cs="Arial"/>
        </w:rPr>
        <w:t xml:space="preserve"> a guardar estricta reserva sobre cua</w:t>
      </w:r>
      <w:r w:rsidR="00B1539A">
        <w:rPr>
          <w:rFonts w:ascii="Arial" w:hAnsi="Arial" w:cs="Arial"/>
        </w:rPr>
        <w:t xml:space="preserve">lquier Información </w:t>
      </w:r>
      <w:r w:rsidRPr="00BF3183">
        <w:rPr>
          <w:rFonts w:ascii="Arial" w:hAnsi="Arial" w:cs="Arial"/>
        </w:rPr>
        <w:t>que</w:t>
      </w:r>
      <w:r w:rsidR="00B1539A">
        <w:rPr>
          <w:rFonts w:ascii="Arial" w:hAnsi="Arial" w:cs="Arial"/>
        </w:rPr>
        <w:t xml:space="preserve"> se</w:t>
      </w:r>
      <w:r w:rsidRPr="00BF3183">
        <w:rPr>
          <w:rFonts w:ascii="Arial" w:hAnsi="Arial" w:cs="Arial"/>
        </w:rPr>
        <w:t xml:space="preserve"> obtenga</w:t>
      </w:r>
      <w:r w:rsidR="00B1539A">
        <w:rPr>
          <w:rFonts w:ascii="Arial" w:hAnsi="Arial" w:cs="Arial"/>
        </w:rPr>
        <w:t xml:space="preserve"> de la contraparte</w:t>
      </w:r>
      <w:r w:rsidRPr="00BF3183">
        <w:rPr>
          <w:rFonts w:ascii="Arial" w:hAnsi="Arial" w:cs="Arial"/>
        </w:rPr>
        <w:t xml:space="preserve"> durante el desarrollo del presente contrato. </w:t>
      </w:r>
    </w:p>
    <w:p w:rsidR="00C6385D" w:rsidRDefault="00C6385D" w:rsidP="00BF3183">
      <w:pPr>
        <w:jc w:val="both"/>
        <w:rPr>
          <w:rFonts w:ascii="Arial" w:hAnsi="Arial" w:cs="Arial"/>
        </w:rPr>
      </w:pPr>
      <w:r>
        <w:rPr>
          <w:rFonts w:ascii="Arial" w:hAnsi="Arial" w:cs="Arial"/>
        </w:rPr>
        <w:t xml:space="preserve">DECIMA </w:t>
      </w:r>
      <w:r w:rsidR="00A35832">
        <w:rPr>
          <w:rFonts w:ascii="Arial" w:hAnsi="Arial" w:cs="Arial"/>
        </w:rPr>
        <w:t>QUINTA</w:t>
      </w:r>
      <w:r>
        <w:rPr>
          <w:rFonts w:ascii="Arial" w:hAnsi="Arial" w:cs="Arial"/>
        </w:rPr>
        <w:t>: INGENIERÍA APROPIADA</w:t>
      </w:r>
      <w:r w:rsidR="00474FD5" w:rsidRPr="00BF3183">
        <w:rPr>
          <w:rFonts w:ascii="Arial" w:hAnsi="Arial" w:cs="Arial"/>
        </w:rPr>
        <w:t xml:space="preserve"> no contrae obligaciones diferentes a las expresamente estipuladas en el presente contrato, por lo cual cualquier </w:t>
      </w:r>
      <w:r w:rsidR="00B1539A">
        <w:rPr>
          <w:rFonts w:ascii="Arial" w:hAnsi="Arial" w:cs="Arial"/>
        </w:rPr>
        <w:t>prestación adicional, modificaci</w:t>
      </w:r>
      <w:r w:rsidR="00474FD5" w:rsidRPr="00BF3183">
        <w:rPr>
          <w:rFonts w:ascii="Arial" w:hAnsi="Arial" w:cs="Arial"/>
        </w:rPr>
        <w:t>ón, ajuste o Intervención que el CLIENTE solicite será ajustada a convenio separado de acuerdo a la disponibilidad mutua y aceptación entre las partes.</w:t>
      </w:r>
    </w:p>
    <w:p w:rsidR="00474FD5" w:rsidRDefault="00474FD5" w:rsidP="00BF3183">
      <w:pPr>
        <w:jc w:val="both"/>
        <w:rPr>
          <w:rFonts w:ascii="Arial" w:hAnsi="Arial" w:cs="Arial"/>
        </w:rPr>
      </w:pPr>
      <w:r w:rsidRPr="00BF3183">
        <w:rPr>
          <w:rFonts w:ascii="Arial" w:hAnsi="Arial" w:cs="Arial"/>
        </w:rPr>
        <w:t>Para constancia</w:t>
      </w:r>
      <w:r w:rsidR="00C6385D">
        <w:rPr>
          <w:rFonts w:ascii="Arial" w:hAnsi="Arial" w:cs="Arial"/>
        </w:rPr>
        <w:t xml:space="preserve"> </w:t>
      </w:r>
      <w:r w:rsidRPr="00BF3183">
        <w:rPr>
          <w:rFonts w:ascii="Arial" w:hAnsi="Arial" w:cs="Arial"/>
        </w:rPr>
        <w:t>y para que surta todos los efectos a que está destinado, se firma en dos ejemplares</w:t>
      </w:r>
      <w:r w:rsidR="00C6385D">
        <w:rPr>
          <w:rFonts w:ascii="Arial" w:hAnsi="Arial" w:cs="Arial"/>
        </w:rPr>
        <w:t xml:space="preserve"> del mismo tenor y valor en la ciudad de Envigado a los</w:t>
      </w:r>
      <w:r w:rsidR="00120D2A">
        <w:rPr>
          <w:rFonts w:ascii="Arial" w:hAnsi="Arial" w:cs="Arial"/>
        </w:rPr>
        <w:t xml:space="preserve"> 31</w:t>
      </w:r>
      <w:r w:rsidR="00C6385D">
        <w:rPr>
          <w:rFonts w:ascii="Arial" w:hAnsi="Arial" w:cs="Arial"/>
        </w:rPr>
        <w:t xml:space="preserve"> días del mes de</w:t>
      </w:r>
      <w:r w:rsidR="00120D2A">
        <w:rPr>
          <w:rFonts w:ascii="Arial" w:hAnsi="Arial" w:cs="Arial"/>
        </w:rPr>
        <w:t xml:space="preserve"> enero</w:t>
      </w:r>
      <w:r w:rsidR="00C6385D">
        <w:rPr>
          <w:rFonts w:ascii="Arial" w:hAnsi="Arial" w:cs="Arial"/>
        </w:rPr>
        <w:t xml:space="preserve"> de 201</w:t>
      </w:r>
      <w:r w:rsidR="008978F6">
        <w:rPr>
          <w:rFonts w:ascii="Arial" w:hAnsi="Arial" w:cs="Arial"/>
        </w:rPr>
        <w:t>3</w:t>
      </w:r>
      <w:r w:rsidR="00C6385D">
        <w:rPr>
          <w:rFonts w:ascii="Arial" w:hAnsi="Arial" w:cs="Arial"/>
        </w:rPr>
        <w:t>.</w:t>
      </w:r>
    </w:p>
    <w:p w:rsidR="00C6385D" w:rsidRDefault="00C6385D" w:rsidP="00BF3183">
      <w:pPr>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8978F6" w:rsidTr="008C009D">
        <w:trPr>
          <w:trHeight w:val="1162"/>
        </w:trPr>
        <w:tc>
          <w:tcPr>
            <w:tcW w:w="4489" w:type="dxa"/>
          </w:tcPr>
          <w:p w:rsidR="008978F6" w:rsidRDefault="008978F6" w:rsidP="008978F6">
            <w:pPr>
              <w:jc w:val="both"/>
              <w:rPr>
                <w:rFonts w:ascii="Arial" w:hAnsi="Arial" w:cs="Arial"/>
              </w:rPr>
            </w:pPr>
            <w:r>
              <w:rPr>
                <w:rFonts w:ascii="Arial" w:hAnsi="Arial" w:cs="Arial"/>
              </w:rPr>
              <w:t>______________________________</w:t>
            </w:r>
          </w:p>
          <w:p w:rsidR="008978F6" w:rsidRDefault="008978F6" w:rsidP="008978F6">
            <w:pPr>
              <w:jc w:val="both"/>
              <w:rPr>
                <w:rFonts w:ascii="Arial" w:hAnsi="Arial" w:cs="Arial"/>
              </w:rPr>
            </w:pPr>
            <w:r>
              <w:rPr>
                <w:rFonts w:ascii="Arial" w:hAnsi="Arial" w:cs="Arial"/>
              </w:rPr>
              <w:t>GERMAN DARIO ORTIZ ZAPATA</w:t>
            </w:r>
          </w:p>
          <w:p w:rsidR="008978F6" w:rsidRDefault="008978F6" w:rsidP="008978F6">
            <w:pPr>
              <w:jc w:val="both"/>
              <w:rPr>
                <w:rFonts w:ascii="Arial" w:hAnsi="Arial" w:cs="Arial"/>
              </w:rPr>
            </w:pPr>
            <w:r>
              <w:rPr>
                <w:rFonts w:ascii="Arial" w:hAnsi="Arial" w:cs="Arial"/>
              </w:rPr>
              <w:t>REPRESENTANTE LEGAL</w:t>
            </w:r>
          </w:p>
          <w:p w:rsidR="008978F6" w:rsidRDefault="008978F6" w:rsidP="008C009D">
            <w:pPr>
              <w:jc w:val="both"/>
              <w:rPr>
                <w:rFonts w:ascii="Arial" w:hAnsi="Arial" w:cs="Arial"/>
              </w:rPr>
            </w:pPr>
            <w:r>
              <w:rPr>
                <w:rFonts w:ascii="Arial" w:hAnsi="Arial" w:cs="Arial"/>
              </w:rPr>
              <w:t>INGENIERÍA APROPIADA</w:t>
            </w:r>
          </w:p>
        </w:tc>
        <w:tc>
          <w:tcPr>
            <w:tcW w:w="4489" w:type="dxa"/>
          </w:tcPr>
          <w:p w:rsidR="008978F6" w:rsidRDefault="008978F6" w:rsidP="008978F6">
            <w:pPr>
              <w:jc w:val="both"/>
              <w:rPr>
                <w:rFonts w:ascii="Arial" w:hAnsi="Arial" w:cs="Arial"/>
              </w:rPr>
            </w:pPr>
            <w:r>
              <w:rPr>
                <w:rFonts w:ascii="Arial" w:hAnsi="Arial" w:cs="Arial"/>
              </w:rPr>
              <w:t>____________________________</w:t>
            </w:r>
          </w:p>
          <w:p w:rsidR="008978F6" w:rsidRDefault="008978F6" w:rsidP="008978F6">
            <w:pPr>
              <w:jc w:val="both"/>
              <w:rPr>
                <w:rFonts w:ascii="Arial" w:hAnsi="Arial" w:cs="Arial"/>
              </w:rPr>
            </w:pPr>
            <w:r>
              <w:rPr>
                <w:rFonts w:ascii="Arial" w:hAnsi="Arial" w:cs="Arial"/>
              </w:rPr>
              <w:t>EL CLIENTE</w:t>
            </w:r>
          </w:p>
          <w:p w:rsidR="008978F6" w:rsidRDefault="008978F6" w:rsidP="00BF3183">
            <w:pPr>
              <w:jc w:val="both"/>
              <w:rPr>
                <w:rFonts w:ascii="Arial" w:hAnsi="Arial" w:cs="Arial"/>
              </w:rPr>
            </w:pPr>
          </w:p>
        </w:tc>
      </w:tr>
    </w:tbl>
    <w:p w:rsidR="008C009D" w:rsidRDefault="008978F6">
      <w:pPr>
        <w:rPr>
          <w:rFonts w:ascii="Arial" w:hAnsi="Arial" w:cs="Arial"/>
        </w:rPr>
      </w:pPr>
      <w:r>
        <w:rPr>
          <w:rFonts w:ascii="Arial" w:hAnsi="Arial" w:cs="Arial"/>
        </w:rPr>
        <w:br w:type="page"/>
      </w:r>
    </w:p>
    <w:p w:rsidR="008978F6" w:rsidRDefault="008978F6">
      <w:pPr>
        <w:rPr>
          <w:rFonts w:ascii="Arial" w:hAnsi="Arial" w:cs="Arial"/>
        </w:rPr>
      </w:pPr>
    </w:p>
    <w:p w:rsidR="00366F02" w:rsidRDefault="00366F02" w:rsidP="00366F02">
      <w:pPr>
        <w:jc w:val="center"/>
        <w:rPr>
          <w:rFonts w:ascii="Arial" w:hAnsi="Arial" w:cs="Arial"/>
          <w:b/>
          <w:sz w:val="28"/>
        </w:rPr>
      </w:pPr>
      <w:r>
        <w:rPr>
          <w:rFonts w:ascii="Arial" w:hAnsi="Arial" w:cs="Arial"/>
          <w:b/>
          <w:sz w:val="28"/>
        </w:rPr>
        <w:t>Anexo 1</w:t>
      </w:r>
    </w:p>
    <w:p w:rsidR="008C009D" w:rsidRDefault="008C009D" w:rsidP="008C009D">
      <w:pPr>
        <w:jc w:val="center"/>
        <w:rPr>
          <w:rFonts w:ascii="Arial" w:hAnsi="Arial" w:cs="Arial"/>
          <w:b/>
          <w:sz w:val="28"/>
        </w:rPr>
      </w:pPr>
      <w:r>
        <w:rPr>
          <w:rFonts w:ascii="Arial" w:hAnsi="Arial" w:cs="Arial"/>
          <w:b/>
          <w:sz w:val="28"/>
        </w:rPr>
        <w:t>Registro de personal autorizado</w:t>
      </w:r>
    </w:p>
    <w:p w:rsidR="008C009D" w:rsidRDefault="008C009D" w:rsidP="008C009D">
      <w:pPr>
        <w:jc w:val="both"/>
        <w:rPr>
          <w:rFonts w:ascii="Arial" w:hAnsi="Arial" w:cs="Arial"/>
          <w:sz w:val="28"/>
        </w:rPr>
      </w:pPr>
      <w:r>
        <w:rPr>
          <w:rFonts w:ascii="Arial" w:hAnsi="Arial" w:cs="Arial"/>
          <w:sz w:val="28"/>
        </w:rPr>
        <w:t>Lista de</w:t>
      </w:r>
      <w:r w:rsidR="00366F02">
        <w:rPr>
          <w:rFonts w:ascii="Arial" w:hAnsi="Arial" w:cs="Arial"/>
          <w:sz w:val="28"/>
        </w:rPr>
        <w:t xml:space="preserve"> máximo 2</w:t>
      </w:r>
      <w:r>
        <w:rPr>
          <w:rFonts w:ascii="Arial" w:hAnsi="Arial" w:cs="Arial"/>
          <w:sz w:val="28"/>
        </w:rPr>
        <w:t xml:space="preserve"> persona</w:t>
      </w:r>
      <w:r w:rsidR="00366F02">
        <w:rPr>
          <w:rFonts w:ascii="Arial" w:hAnsi="Arial" w:cs="Arial"/>
          <w:sz w:val="28"/>
        </w:rPr>
        <w:t>s</w:t>
      </w:r>
      <w:r>
        <w:rPr>
          <w:rFonts w:ascii="Arial" w:hAnsi="Arial" w:cs="Arial"/>
          <w:sz w:val="28"/>
        </w:rPr>
        <w:t xml:space="preserve"> autorizada</w:t>
      </w:r>
      <w:r w:rsidR="00366F02">
        <w:rPr>
          <w:rFonts w:ascii="Arial" w:hAnsi="Arial" w:cs="Arial"/>
          <w:sz w:val="28"/>
        </w:rPr>
        <w:t>s</w:t>
      </w:r>
      <w:r>
        <w:rPr>
          <w:rFonts w:ascii="Arial" w:hAnsi="Arial" w:cs="Arial"/>
          <w:sz w:val="28"/>
        </w:rPr>
        <w:t xml:space="preserve"> para pedir </w:t>
      </w:r>
      <w:r w:rsidR="00366F02">
        <w:rPr>
          <w:rFonts w:ascii="Arial" w:hAnsi="Arial" w:cs="Arial"/>
          <w:sz w:val="28"/>
        </w:rPr>
        <w:t>soportes técnicos</w:t>
      </w:r>
      <w:r>
        <w:rPr>
          <w:rFonts w:ascii="Arial" w:hAnsi="Arial" w:cs="Arial"/>
          <w:sz w:val="28"/>
        </w:rPr>
        <w:t xml:space="preserve"> a través de los canales telefónicos, correo, y fax.</w:t>
      </w:r>
    </w:p>
    <w:tbl>
      <w:tblPr>
        <w:tblStyle w:val="Tablaconcuadrcula"/>
        <w:tblW w:w="0" w:type="auto"/>
        <w:tblLook w:val="04A0" w:firstRow="1" w:lastRow="0" w:firstColumn="1" w:lastColumn="0" w:noHBand="0" w:noVBand="1"/>
      </w:tblPr>
      <w:tblGrid>
        <w:gridCol w:w="2518"/>
        <w:gridCol w:w="2835"/>
        <w:gridCol w:w="1985"/>
        <w:gridCol w:w="1716"/>
      </w:tblGrid>
      <w:tr w:rsidR="008C009D" w:rsidTr="008C009D">
        <w:tc>
          <w:tcPr>
            <w:tcW w:w="2518" w:type="dxa"/>
          </w:tcPr>
          <w:p w:rsidR="008C009D" w:rsidRDefault="008C009D" w:rsidP="008C009D">
            <w:pPr>
              <w:jc w:val="center"/>
              <w:rPr>
                <w:rFonts w:ascii="Arial" w:hAnsi="Arial" w:cs="Arial"/>
                <w:b/>
                <w:sz w:val="28"/>
              </w:rPr>
            </w:pPr>
            <w:r>
              <w:rPr>
                <w:rFonts w:ascii="Arial" w:hAnsi="Arial" w:cs="Arial"/>
                <w:b/>
                <w:sz w:val="28"/>
              </w:rPr>
              <w:t>Nombre</w:t>
            </w:r>
          </w:p>
        </w:tc>
        <w:tc>
          <w:tcPr>
            <w:tcW w:w="2835" w:type="dxa"/>
          </w:tcPr>
          <w:p w:rsidR="008C009D" w:rsidRDefault="008C009D" w:rsidP="008C009D">
            <w:pPr>
              <w:jc w:val="center"/>
              <w:rPr>
                <w:rFonts w:ascii="Arial" w:hAnsi="Arial" w:cs="Arial"/>
                <w:b/>
                <w:sz w:val="28"/>
              </w:rPr>
            </w:pPr>
            <w:r>
              <w:rPr>
                <w:rFonts w:ascii="Arial" w:hAnsi="Arial" w:cs="Arial"/>
                <w:b/>
                <w:sz w:val="28"/>
              </w:rPr>
              <w:t>Correo Electrónico</w:t>
            </w:r>
          </w:p>
        </w:tc>
        <w:tc>
          <w:tcPr>
            <w:tcW w:w="1985" w:type="dxa"/>
          </w:tcPr>
          <w:p w:rsidR="008C009D" w:rsidRDefault="008C009D" w:rsidP="008C009D">
            <w:pPr>
              <w:jc w:val="center"/>
              <w:rPr>
                <w:rFonts w:ascii="Arial" w:hAnsi="Arial" w:cs="Arial"/>
                <w:b/>
                <w:sz w:val="28"/>
              </w:rPr>
            </w:pPr>
            <w:r>
              <w:rPr>
                <w:rFonts w:ascii="Arial" w:hAnsi="Arial" w:cs="Arial"/>
                <w:b/>
                <w:sz w:val="28"/>
              </w:rPr>
              <w:t>Teléfono fijo</w:t>
            </w:r>
          </w:p>
        </w:tc>
        <w:tc>
          <w:tcPr>
            <w:tcW w:w="1716" w:type="dxa"/>
          </w:tcPr>
          <w:p w:rsidR="008C009D" w:rsidRDefault="008C009D" w:rsidP="008C009D">
            <w:pPr>
              <w:jc w:val="center"/>
              <w:rPr>
                <w:rFonts w:ascii="Arial" w:hAnsi="Arial" w:cs="Arial"/>
                <w:b/>
                <w:sz w:val="28"/>
              </w:rPr>
            </w:pPr>
            <w:r>
              <w:rPr>
                <w:rFonts w:ascii="Arial" w:hAnsi="Arial" w:cs="Arial"/>
                <w:b/>
                <w:sz w:val="28"/>
              </w:rPr>
              <w:t>Teléfono celular</w:t>
            </w:r>
          </w:p>
        </w:tc>
      </w:tr>
      <w:tr w:rsidR="008C009D" w:rsidTr="008C009D">
        <w:tc>
          <w:tcPr>
            <w:tcW w:w="2518" w:type="dxa"/>
          </w:tcPr>
          <w:p w:rsidR="008C009D" w:rsidRDefault="008C009D" w:rsidP="008C009D">
            <w:pPr>
              <w:jc w:val="both"/>
              <w:rPr>
                <w:rFonts w:ascii="Arial" w:hAnsi="Arial" w:cs="Arial"/>
                <w:b/>
                <w:sz w:val="28"/>
              </w:rPr>
            </w:pPr>
          </w:p>
        </w:tc>
        <w:tc>
          <w:tcPr>
            <w:tcW w:w="2835" w:type="dxa"/>
          </w:tcPr>
          <w:p w:rsidR="008C009D" w:rsidRDefault="008C009D" w:rsidP="008C009D">
            <w:pPr>
              <w:jc w:val="both"/>
              <w:rPr>
                <w:rFonts w:ascii="Arial" w:hAnsi="Arial" w:cs="Arial"/>
                <w:b/>
                <w:sz w:val="28"/>
              </w:rPr>
            </w:pPr>
          </w:p>
        </w:tc>
        <w:tc>
          <w:tcPr>
            <w:tcW w:w="1985" w:type="dxa"/>
          </w:tcPr>
          <w:p w:rsidR="008C009D" w:rsidRDefault="008C009D" w:rsidP="008C009D">
            <w:pPr>
              <w:jc w:val="both"/>
              <w:rPr>
                <w:rFonts w:ascii="Arial" w:hAnsi="Arial" w:cs="Arial"/>
                <w:b/>
                <w:sz w:val="28"/>
              </w:rPr>
            </w:pPr>
          </w:p>
        </w:tc>
        <w:tc>
          <w:tcPr>
            <w:tcW w:w="1716" w:type="dxa"/>
          </w:tcPr>
          <w:p w:rsidR="008C009D" w:rsidRDefault="008C009D" w:rsidP="008C009D">
            <w:pPr>
              <w:jc w:val="both"/>
              <w:rPr>
                <w:rFonts w:ascii="Arial" w:hAnsi="Arial" w:cs="Arial"/>
                <w:b/>
                <w:sz w:val="28"/>
              </w:rPr>
            </w:pPr>
          </w:p>
        </w:tc>
      </w:tr>
      <w:tr w:rsidR="008C009D" w:rsidTr="008C009D">
        <w:tc>
          <w:tcPr>
            <w:tcW w:w="2518" w:type="dxa"/>
          </w:tcPr>
          <w:p w:rsidR="008C009D" w:rsidRDefault="008C009D" w:rsidP="008C009D">
            <w:pPr>
              <w:jc w:val="both"/>
              <w:rPr>
                <w:rFonts w:ascii="Arial" w:hAnsi="Arial" w:cs="Arial"/>
                <w:b/>
                <w:sz w:val="28"/>
              </w:rPr>
            </w:pPr>
          </w:p>
        </w:tc>
        <w:tc>
          <w:tcPr>
            <w:tcW w:w="2835" w:type="dxa"/>
          </w:tcPr>
          <w:p w:rsidR="008C009D" w:rsidRDefault="008C009D" w:rsidP="008C009D">
            <w:pPr>
              <w:jc w:val="both"/>
              <w:rPr>
                <w:rFonts w:ascii="Arial" w:hAnsi="Arial" w:cs="Arial"/>
                <w:b/>
                <w:sz w:val="28"/>
              </w:rPr>
            </w:pPr>
          </w:p>
        </w:tc>
        <w:tc>
          <w:tcPr>
            <w:tcW w:w="1985" w:type="dxa"/>
          </w:tcPr>
          <w:p w:rsidR="008C009D" w:rsidRDefault="008C009D" w:rsidP="008C009D">
            <w:pPr>
              <w:jc w:val="both"/>
              <w:rPr>
                <w:rFonts w:ascii="Arial" w:hAnsi="Arial" w:cs="Arial"/>
                <w:b/>
                <w:sz w:val="28"/>
              </w:rPr>
            </w:pPr>
          </w:p>
        </w:tc>
        <w:tc>
          <w:tcPr>
            <w:tcW w:w="1716" w:type="dxa"/>
          </w:tcPr>
          <w:p w:rsidR="008C009D" w:rsidRDefault="008C009D" w:rsidP="008C009D">
            <w:pPr>
              <w:jc w:val="both"/>
              <w:rPr>
                <w:rFonts w:ascii="Arial" w:hAnsi="Arial" w:cs="Arial"/>
                <w:b/>
                <w:sz w:val="28"/>
              </w:rPr>
            </w:pPr>
          </w:p>
        </w:tc>
      </w:tr>
    </w:tbl>
    <w:p w:rsidR="008C009D" w:rsidRDefault="008C009D" w:rsidP="008C009D">
      <w:pPr>
        <w:jc w:val="both"/>
        <w:rPr>
          <w:rFonts w:ascii="Arial" w:hAnsi="Arial" w:cs="Arial"/>
          <w:b/>
          <w:sz w:val="28"/>
        </w:rPr>
      </w:pPr>
    </w:p>
    <w:p w:rsidR="008C009D" w:rsidRDefault="008C009D" w:rsidP="008C009D">
      <w:pPr>
        <w:jc w:val="both"/>
        <w:rPr>
          <w:rFonts w:ascii="Arial" w:hAnsi="Arial" w:cs="Arial"/>
          <w:b/>
          <w:sz w:val="28"/>
        </w:rPr>
      </w:pPr>
      <w:r>
        <w:rPr>
          <w:rFonts w:ascii="Arial" w:hAnsi="Arial" w:cs="Arial"/>
          <w:b/>
          <w:sz w:val="28"/>
        </w:rPr>
        <w:t>Canales disponibles al cliente</w:t>
      </w:r>
    </w:p>
    <w:p w:rsidR="008C009D" w:rsidRDefault="00366F02" w:rsidP="008C009D">
      <w:pPr>
        <w:jc w:val="both"/>
        <w:rPr>
          <w:rFonts w:ascii="Arial" w:hAnsi="Arial" w:cs="Arial"/>
          <w:b/>
          <w:sz w:val="28"/>
        </w:rPr>
      </w:pPr>
      <w:r>
        <w:rPr>
          <w:rFonts w:ascii="Arial" w:hAnsi="Arial" w:cs="Arial"/>
          <w:b/>
          <w:sz w:val="28"/>
        </w:rPr>
        <w:t>Teléfono</w:t>
      </w:r>
      <w:r w:rsidR="008C009D">
        <w:rPr>
          <w:rFonts w:ascii="Arial" w:hAnsi="Arial" w:cs="Arial"/>
          <w:b/>
          <w:sz w:val="28"/>
        </w:rPr>
        <w:t xml:space="preserve">: +57 (4) </w:t>
      </w:r>
      <w:r>
        <w:rPr>
          <w:rFonts w:ascii="Arial" w:hAnsi="Arial" w:cs="Arial"/>
          <w:b/>
          <w:sz w:val="28"/>
        </w:rPr>
        <w:t>334 71 73</w:t>
      </w:r>
    </w:p>
    <w:p w:rsidR="00366F02" w:rsidRDefault="00366F02" w:rsidP="008C009D">
      <w:pPr>
        <w:jc w:val="both"/>
        <w:rPr>
          <w:rFonts w:ascii="Arial" w:hAnsi="Arial" w:cs="Arial"/>
          <w:b/>
          <w:sz w:val="28"/>
        </w:rPr>
      </w:pPr>
      <w:r>
        <w:rPr>
          <w:rFonts w:ascii="Arial" w:hAnsi="Arial" w:cs="Arial"/>
          <w:b/>
          <w:sz w:val="28"/>
        </w:rPr>
        <w:t>Fax: +57 (4) 4482414</w:t>
      </w:r>
    </w:p>
    <w:p w:rsidR="008C009D" w:rsidRDefault="008C009D" w:rsidP="008C009D">
      <w:pPr>
        <w:jc w:val="both"/>
        <w:rPr>
          <w:rFonts w:ascii="Arial" w:hAnsi="Arial" w:cs="Arial"/>
          <w:b/>
          <w:sz w:val="28"/>
        </w:rPr>
      </w:pPr>
      <w:r>
        <w:rPr>
          <w:rFonts w:ascii="Arial" w:hAnsi="Arial" w:cs="Arial"/>
          <w:b/>
          <w:sz w:val="28"/>
        </w:rPr>
        <w:t xml:space="preserve">Celular </w:t>
      </w:r>
      <w:r w:rsidR="00366F02">
        <w:rPr>
          <w:rFonts w:ascii="Arial" w:hAnsi="Arial" w:cs="Arial"/>
          <w:b/>
          <w:sz w:val="28"/>
        </w:rPr>
        <w:t>1</w:t>
      </w:r>
      <w:r>
        <w:rPr>
          <w:rFonts w:ascii="Arial" w:hAnsi="Arial" w:cs="Arial"/>
          <w:b/>
          <w:sz w:val="28"/>
        </w:rPr>
        <w:t>:</w:t>
      </w:r>
      <w:r w:rsidR="00366F02">
        <w:rPr>
          <w:rFonts w:ascii="Arial" w:hAnsi="Arial" w:cs="Arial"/>
          <w:b/>
          <w:sz w:val="28"/>
        </w:rPr>
        <w:t xml:space="preserve"> 317 440 75 61</w:t>
      </w:r>
    </w:p>
    <w:p w:rsidR="008C009D" w:rsidRDefault="008C009D" w:rsidP="008C009D">
      <w:pPr>
        <w:jc w:val="both"/>
        <w:rPr>
          <w:rFonts w:ascii="Arial" w:hAnsi="Arial" w:cs="Arial"/>
          <w:b/>
          <w:sz w:val="28"/>
        </w:rPr>
      </w:pPr>
      <w:r>
        <w:rPr>
          <w:rFonts w:ascii="Arial" w:hAnsi="Arial" w:cs="Arial"/>
          <w:b/>
          <w:sz w:val="28"/>
        </w:rPr>
        <w:t xml:space="preserve">Celular </w:t>
      </w:r>
      <w:r w:rsidR="00366F02">
        <w:rPr>
          <w:rFonts w:ascii="Arial" w:hAnsi="Arial" w:cs="Arial"/>
          <w:b/>
          <w:sz w:val="28"/>
        </w:rPr>
        <w:t>2</w:t>
      </w:r>
      <w:r>
        <w:rPr>
          <w:rFonts w:ascii="Arial" w:hAnsi="Arial" w:cs="Arial"/>
          <w:b/>
          <w:sz w:val="28"/>
        </w:rPr>
        <w:t>:</w:t>
      </w:r>
      <w:r w:rsidR="00366F02">
        <w:rPr>
          <w:rFonts w:ascii="Arial" w:hAnsi="Arial" w:cs="Arial"/>
          <w:b/>
          <w:sz w:val="28"/>
        </w:rPr>
        <w:t xml:space="preserve"> 301 752 48 18</w:t>
      </w:r>
    </w:p>
    <w:p w:rsidR="00366F02" w:rsidRDefault="008C009D" w:rsidP="008C009D">
      <w:pPr>
        <w:jc w:val="both"/>
        <w:rPr>
          <w:rFonts w:ascii="Arial" w:hAnsi="Arial" w:cs="Arial"/>
          <w:b/>
          <w:sz w:val="28"/>
        </w:rPr>
      </w:pPr>
      <w:r>
        <w:rPr>
          <w:rFonts w:ascii="Arial" w:hAnsi="Arial" w:cs="Arial"/>
          <w:b/>
          <w:sz w:val="28"/>
        </w:rPr>
        <w:t xml:space="preserve">Correo electrónico: </w:t>
      </w:r>
      <w:hyperlink r:id="rId7" w:history="1">
        <w:r w:rsidR="00366F02" w:rsidRPr="002B79B1">
          <w:rPr>
            <w:rStyle w:val="Hipervnculo"/>
            <w:rFonts w:ascii="Arial" w:hAnsi="Arial" w:cs="Arial"/>
            <w:b/>
            <w:sz w:val="28"/>
          </w:rPr>
          <w:t>soporte@iapropiada.com</w:t>
        </w:r>
      </w:hyperlink>
    </w:p>
    <w:p w:rsidR="00366F02" w:rsidRDefault="00366F02" w:rsidP="008C009D">
      <w:pPr>
        <w:jc w:val="both"/>
        <w:rPr>
          <w:rFonts w:ascii="Arial" w:hAnsi="Arial" w:cs="Arial"/>
          <w:b/>
          <w:sz w:val="28"/>
          <w:lang w:val="en-US"/>
        </w:rPr>
      </w:pPr>
      <w:r w:rsidRPr="00366F02">
        <w:rPr>
          <w:rFonts w:ascii="Arial" w:hAnsi="Arial" w:cs="Arial"/>
          <w:b/>
          <w:sz w:val="28"/>
          <w:lang w:val="en-US"/>
        </w:rPr>
        <w:t xml:space="preserve">Web Site: </w:t>
      </w:r>
      <w:hyperlink r:id="rId8" w:history="1">
        <w:r w:rsidRPr="002B79B1">
          <w:rPr>
            <w:rStyle w:val="Hipervnculo"/>
            <w:rFonts w:ascii="Arial" w:hAnsi="Arial" w:cs="Arial"/>
            <w:b/>
            <w:sz w:val="28"/>
            <w:lang w:val="en-US"/>
          </w:rPr>
          <w:t>http://www.iapropiada.com</w:t>
        </w:r>
      </w:hyperlink>
    </w:p>
    <w:p w:rsidR="008C009D" w:rsidRPr="00366F02" w:rsidRDefault="008C009D" w:rsidP="008C009D">
      <w:pPr>
        <w:jc w:val="both"/>
        <w:rPr>
          <w:rFonts w:ascii="Arial" w:hAnsi="Arial" w:cs="Arial"/>
          <w:b/>
          <w:sz w:val="28"/>
          <w:lang w:val="en-US"/>
        </w:rPr>
      </w:pPr>
      <w:r w:rsidRPr="00366F02">
        <w:rPr>
          <w:rFonts w:ascii="Arial" w:hAnsi="Arial" w:cs="Arial"/>
          <w:b/>
          <w:sz w:val="28"/>
          <w:lang w:val="en-US"/>
        </w:rPr>
        <w:br w:type="page"/>
      </w:r>
    </w:p>
    <w:p w:rsidR="00F85651" w:rsidRPr="00F85651" w:rsidRDefault="00F85651" w:rsidP="00F85651">
      <w:pPr>
        <w:jc w:val="center"/>
        <w:rPr>
          <w:rFonts w:ascii="Arial" w:hAnsi="Arial" w:cs="Arial"/>
          <w:b/>
          <w:sz w:val="28"/>
        </w:rPr>
      </w:pPr>
      <w:r w:rsidRPr="00F85651">
        <w:rPr>
          <w:rFonts w:ascii="Arial" w:hAnsi="Arial" w:cs="Arial"/>
          <w:b/>
          <w:sz w:val="28"/>
        </w:rPr>
        <w:t xml:space="preserve">ANEXO </w:t>
      </w:r>
      <w:r w:rsidR="002420E3">
        <w:rPr>
          <w:rFonts w:ascii="Arial" w:hAnsi="Arial" w:cs="Arial"/>
          <w:b/>
          <w:sz w:val="28"/>
        </w:rPr>
        <w:t>2</w:t>
      </w:r>
    </w:p>
    <w:p w:rsidR="008978F6" w:rsidRPr="00F85651" w:rsidRDefault="008978F6" w:rsidP="00F85651">
      <w:pPr>
        <w:jc w:val="center"/>
        <w:rPr>
          <w:rFonts w:ascii="Arial" w:hAnsi="Arial" w:cs="Arial"/>
          <w:b/>
          <w:sz w:val="24"/>
        </w:rPr>
      </w:pPr>
      <w:r w:rsidRPr="00F85651">
        <w:rPr>
          <w:rFonts w:ascii="Arial" w:hAnsi="Arial" w:cs="Arial"/>
          <w:b/>
          <w:sz w:val="24"/>
        </w:rPr>
        <w:t>GLOSARIO</w:t>
      </w:r>
    </w:p>
    <w:p w:rsidR="008978F6" w:rsidRPr="007D6FA9" w:rsidRDefault="007D6FA9">
      <w:pPr>
        <w:jc w:val="both"/>
        <w:rPr>
          <w:rFonts w:ascii="Arial" w:hAnsi="Arial" w:cs="Arial"/>
        </w:rPr>
      </w:pPr>
      <w:r w:rsidRPr="00F85651">
        <w:rPr>
          <w:rFonts w:ascii="Arial" w:hAnsi="Arial" w:cs="Arial"/>
          <w:b/>
        </w:rPr>
        <w:t>S</w:t>
      </w:r>
      <w:r w:rsidR="008978F6" w:rsidRPr="00F85651">
        <w:rPr>
          <w:rFonts w:ascii="Arial" w:hAnsi="Arial" w:cs="Arial"/>
          <w:b/>
        </w:rPr>
        <w:t xml:space="preserve">oftware </w:t>
      </w:r>
      <w:r w:rsidRPr="00F85651">
        <w:rPr>
          <w:rFonts w:ascii="Arial" w:hAnsi="Arial" w:cs="Arial"/>
          <w:b/>
        </w:rPr>
        <w:t>Como S</w:t>
      </w:r>
      <w:r w:rsidR="008978F6" w:rsidRPr="00F85651">
        <w:rPr>
          <w:rFonts w:ascii="Arial" w:hAnsi="Arial" w:cs="Arial"/>
          <w:b/>
        </w:rPr>
        <w:t>ervicio</w:t>
      </w:r>
      <w:r w:rsidRPr="00F85651">
        <w:rPr>
          <w:rFonts w:ascii="Arial" w:hAnsi="Arial" w:cs="Arial"/>
          <w:b/>
        </w:rPr>
        <w:t xml:space="preserve"> </w:t>
      </w:r>
      <w:r w:rsidR="008978F6" w:rsidRPr="00F85651">
        <w:rPr>
          <w:rFonts w:ascii="Arial" w:hAnsi="Arial" w:cs="Arial"/>
          <w:b/>
        </w:rPr>
        <w:t>(</w:t>
      </w:r>
      <w:r w:rsidR="001F59F9" w:rsidRPr="00F85651">
        <w:rPr>
          <w:rFonts w:ascii="Arial" w:hAnsi="Arial" w:cs="Arial"/>
          <w:b/>
        </w:rPr>
        <w:t>SAAS</w:t>
      </w:r>
      <w:r w:rsidR="008978F6" w:rsidRPr="00F85651">
        <w:rPr>
          <w:rFonts w:ascii="Arial" w:hAnsi="Arial" w:cs="Arial"/>
          <w:b/>
        </w:rPr>
        <w:t>)</w:t>
      </w:r>
      <w:r w:rsidR="001F59F9" w:rsidRPr="00F85651">
        <w:rPr>
          <w:rFonts w:ascii="Arial" w:hAnsi="Arial" w:cs="Arial"/>
          <w:b/>
        </w:rPr>
        <w:t>:</w:t>
      </w:r>
      <w:r w:rsidR="001F59F9" w:rsidRPr="001F59F9">
        <w:rPr>
          <w:rFonts w:ascii="Arial" w:hAnsi="Arial" w:cs="Arial"/>
          <w:color w:val="000000"/>
          <w:sz w:val="20"/>
          <w:szCs w:val="20"/>
          <w:shd w:val="clear" w:color="auto" w:fill="FFFFFF"/>
        </w:rPr>
        <w:t xml:space="preserve"> </w:t>
      </w:r>
      <w:r w:rsidR="001F59F9" w:rsidRPr="007D6FA9">
        <w:rPr>
          <w:rFonts w:ascii="Arial" w:hAnsi="Arial" w:cs="Arial"/>
          <w:color w:val="000000"/>
          <w:shd w:val="clear" w:color="auto" w:fill="FFFFFF"/>
        </w:rPr>
        <w:t>modelo de distribución de</w:t>
      </w:r>
      <w:r w:rsidR="001F59F9" w:rsidRPr="007D6FA9">
        <w:rPr>
          <w:rStyle w:val="apple-converted-space"/>
          <w:rFonts w:ascii="Arial" w:hAnsi="Arial" w:cs="Arial"/>
          <w:color w:val="000000"/>
          <w:shd w:val="clear" w:color="auto" w:fill="FFFFFF"/>
        </w:rPr>
        <w:t> </w:t>
      </w:r>
      <w:r w:rsidR="001F59F9" w:rsidRPr="007D6FA9">
        <w:rPr>
          <w:rFonts w:ascii="Arial" w:hAnsi="Arial" w:cs="Arial"/>
          <w:shd w:val="clear" w:color="auto" w:fill="FFFFFF"/>
        </w:rPr>
        <w:t>software</w:t>
      </w:r>
      <w:r w:rsidR="001F59F9" w:rsidRPr="007D6FA9">
        <w:rPr>
          <w:rStyle w:val="apple-converted-space"/>
          <w:rFonts w:ascii="Arial" w:hAnsi="Arial" w:cs="Arial"/>
          <w:color w:val="000000"/>
          <w:shd w:val="clear" w:color="auto" w:fill="FFFFFF"/>
        </w:rPr>
        <w:t> </w:t>
      </w:r>
      <w:r w:rsidR="001F59F9" w:rsidRPr="007D6FA9">
        <w:rPr>
          <w:rFonts w:ascii="Arial" w:hAnsi="Arial" w:cs="Arial"/>
          <w:color w:val="000000"/>
          <w:shd w:val="clear" w:color="auto" w:fill="FFFFFF"/>
        </w:rPr>
        <w:t>donde el software y los datos que maneja se alojan en servidores de una compañía de</w:t>
      </w:r>
      <w:r w:rsidR="001F59F9" w:rsidRPr="007D6FA9">
        <w:rPr>
          <w:rStyle w:val="apple-converted-space"/>
          <w:rFonts w:ascii="Arial" w:hAnsi="Arial" w:cs="Arial"/>
          <w:color w:val="000000"/>
          <w:shd w:val="clear" w:color="auto" w:fill="FFFFFF"/>
        </w:rPr>
        <w:t> </w:t>
      </w:r>
      <w:r w:rsidR="001F59F9" w:rsidRPr="007D6FA9">
        <w:rPr>
          <w:rFonts w:ascii="Arial" w:hAnsi="Arial" w:cs="Arial"/>
          <w:shd w:val="clear" w:color="auto" w:fill="FFFFFF"/>
        </w:rPr>
        <w:t>tecnologías de información y comunicación</w:t>
      </w:r>
      <w:r w:rsidR="001F59F9" w:rsidRPr="007D6FA9">
        <w:rPr>
          <w:rStyle w:val="apple-converted-space"/>
          <w:rFonts w:ascii="Arial" w:hAnsi="Arial" w:cs="Arial"/>
          <w:color w:val="000000"/>
          <w:shd w:val="clear" w:color="auto" w:fill="FFFFFF"/>
        </w:rPr>
        <w:t> </w:t>
      </w:r>
      <w:r w:rsidR="001F59F9" w:rsidRPr="007D6FA9">
        <w:rPr>
          <w:rFonts w:ascii="Arial" w:hAnsi="Arial" w:cs="Arial"/>
          <w:color w:val="000000"/>
          <w:shd w:val="clear" w:color="auto" w:fill="FFFFFF"/>
        </w:rPr>
        <w:t>(TIC) y se accede con un navegador web o un cliente ligero especializado, a través de internet. La empresa TIC provee el servicio de mantenimiento, operación diaria, y soporte del software usado por el cliente. Regularmente el software puede ser consultado en cualquier computador, esté presente en la empresa o no. Se deduce que la información, el procesamiento, los</w:t>
      </w:r>
      <w:r w:rsidR="001F59F9" w:rsidRPr="007D6FA9">
        <w:rPr>
          <w:rStyle w:val="apple-converted-space"/>
          <w:rFonts w:ascii="Arial" w:hAnsi="Arial" w:cs="Arial"/>
          <w:color w:val="000000"/>
          <w:shd w:val="clear" w:color="auto" w:fill="FFFFFF"/>
        </w:rPr>
        <w:t> </w:t>
      </w:r>
      <w:r w:rsidR="001F59F9" w:rsidRPr="007D6FA9">
        <w:rPr>
          <w:rFonts w:ascii="Arial" w:hAnsi="Arial" w:cs="Arial"/>
          <w:shd w:val="clear" w:color="auto" w:fill="FFFFFF"/>
        </w:rPr>
        <w:t>insumos</w:t>
      </w:r>
      <w:r w:rsidR="001F59F9" w:rsidRPr="007D6FA9">
        <w:rPr>
          <w:rStyle w:val="apple-converted-space"/>
          <w:rFonts w:ascii="Arial" w:hAnsi="Arial" w:cs="Arial"/>
          <w:color w:val="000000"/>
          <w:shd w:val="clear" w:color="auto" w:fill="FFFFFF"/>
        </w:rPr>
        <w:t> </w:t>
      </w:r>
      <w:r w:rsidR="001F59F9" w:rsidRPr="007D6FA9">
        <w:rPr>
          <w:rFonts w:ascii="Arial" w:hAnsi="Arial" w:cs="Arial"/>
          <w:color w:val="000000"/>
          <w:shd w:val="clear" w:color="auto" w:fill="FFFFFF"/>
        </w:rPr>
        <w:t>y los resultados de la</w:t>
      </w:r>
      <w:r w:rsidR="001F59F9" w:rsidRPr="007D6FA9">
        <w:rPr>
          <w:rStyle w:val="apple-converted-space"/>
          <w:rFonts w:ascii="Arial" w:hAnsi="Arial" w:cs="Arial"/>
          <w:color w:val="000000"/>
          <w:shd w:val="clear" w:color="auto" w:fill="FFFFFF"/>
        </w:rPr>
        <w:t> </w:t>
      </w:r>
      <w:r w:rsidR="001F59F9" w:rsidRPr="007D6FA9">
        <w:rPr>
          <w:rFonts w:ascii="Arial" w:hAnsi="Arial" w:cs="Arial"/>
          <w:shd w:val="clear" w:color="auto" w:fill="FFFFFF"/>
        </w:rPr>
        <w:t>lógica de negocio</w:t>
      </w:r>
      <w:r w:rsidR="001F59F9" w:rsidRPr="007D6FA9">
        <w:rPr>
          <w:rStyle w:val="apple-converted-space"/>
          <w:rFonts w:ascii="Arial" w:hAnsi="Arial" w:cs="Arial"/>
          <w:color w:val="000000"/>
          <w:shd w:val="clear" w:color="auto" w:fill="FFFFFF"/>
        </w:rPr>
        <w:t> </w:t>
      </w:r>
      <w:r w:rsidR="001F59F9" w:rsidRPr="007D6FA9">
        <w:rPr>
          <w:rFonts w:ascii="Arial" w:hAnsi="Arial" w:cs="Arial"/>
          <w:color w:val="000000"/>
          <w:shd w:val="clear" w:color="auto" w:fill="FFFFFF"/>
        </w:rPr>
        <w:t>del software están hospedados en la compañía de TIC.</w:t>
      </w:r>
    </w:p>
    <w:p w:rsidR="008978F6" w:rsidRDefault="00976B1F">
      <w:pPr>
        <w:jc w:val="both"/>
        <w:rPr>
          <w:rFonts w:ascii="Arial" w:hAnsi="Arial" w:cs="Arial"/>
        </w:rPr>
      </w:pPr>
      <w:r>
        <w:rPr>
          <w:rFonts w:ascii="Arial" w:hAnsi="Arial" w:cs="Arial"/>
          <w:b/>
        </w:rPr>
        <w:t>Sitio Web</w:t>
      </w:r>
      <w:r w:rsidR="007D6FA9" w:rsidRPr="00F85651">
        <w:rPr>
          <w:rFonts w:ascii="Arial" w:hAnsi="Arial" w:cs="Arial"/>
          <w:b/>
        </w:rPr>
        <w:t>:</w:t>
      </w:r>
      <w:r w:rsidR="007D6FA9">
        <w:rPr>
          <w:rFonts w:ascii="Arial" w:hAnsi="Arial" w:cs="Arial"/>
        </w:rPr>
        <w:t xml:space="preserve"> </w:t>
      </w:r>
      <w:r w:rsidR="007D6FA9" w:rsidRPr="007D6FA9">
        <w:rPr>
          <w:rFonts w:ascii="Arial" w:hAnsi="Arial" w:cs="Arial"/>
          <w:color w:val="000000"/>
          <w:shd w:val="clear" w:color="auto" w:fill="FFFFFF"/>
        </w:rPr>
        <w:t>es un sistema de distribución de información basado en</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hipertexto</w:t>
      </w:r>
      <w:r w:rsidR="007D6FA9" w:rsidRPr="007D6FA9">
        <w:rPr>
          <w:rStyle w:val="apple-converted-space"/>
          <w:rFonts w:ascii="Arial" w:hAnsi="Arial" w:cs="Arial"/>
          <w:color w:val="000000"/>
          <w:shd w:val="clear" w:color="auto" w:fill="FFFFFF"/>
        </w:rPr>
        <w:t> </w:t>
      </w:r>
      <w:r w:rsidR="007D6FA9" w:rsidRPr="007D6FA9">
        <w:rPr>
          <w:rFonts w:ascii="Arial" w:hAnsi="Arial" w:cs="Arial"/>
          <w:color w:val="000000"/>
          <w:shd w:val="clear" w:color="auto" w:fill="FFFFFF"/>
        </w:rPr>
        <w:t>enlazados y accesibles a través de</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Internet</w:t>
      </w:r>
      <w:r w:rsidR="007D6FA9" w:rsidRPr="007D6FA9">
        <w:rPr>
          <w:rFonts w:ascii="Arial" w:hAnsi="Arial" w:cs="Arial"/>
          <w:color w:val="000000"/>
          <w:shd w:val="clear" w:color="auto" w:fill="FFFFFF"/>
        </w:rPr>
        <w:t>. Con un</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navegador web</w:t>
      </w:r>
      <w:r w:rsidR="007D6FA9" w:rsidRPr="007D6FA9">
        <w:rPr>
          <w:rFonts w:ascii="Arial" w:hAnsi="Arial" w:cs="Arial"/>
          <w:color w:val="000000"/>
          <w:shd w:val="clear" w:color="auto" w:fill="FFFFFF"/>
        </w:rPr>
        <w:t>, un usuario visualiza</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sitios web</w:t>
      </w:r>
      <w:r w:rsidR="007D6FA9">
        <w:rPr>
          <w:rFonts w:ascii="Arial" w:hAnsi="Arial" w:cs="Arial"/>
          <w:shd w:val="clear" w:color="auto" w:fill="FFFFFF"/>
        </w:rPr>
        <w:t xml:space="preserve"> </w:t>
      </w:r>
      <w:r w:rsidR="007D6FA9" w:rsidRPr="007D6FA9">
        <w:rPr>
          <w:rFonts w:ascii="Arial" w:hAnsi="Arial" w:cs="Arial"/>
          <w:color w:val="000000"/>
          <w:shd w:val="clear" w:color="auto" w:fill="FFFFFF"/>
        </w:rPr>
        <w:t>compuestos de</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páginas web</w:t>
      </w:r>
      <w:r w:rsidR="007D6FA9" w:rsidRPr="007D6FA9">
        <w:rPr>
          <w:rStyle w:val="apple-converted-space"/>
          <w:rFonts w:ascii="Arial" w:hAnsi="Arial" w:cs="Arial"/>
          <w:color w:val="000000"/>
          <w:shd w:val="clear" w:color="auto" w:fill="FFFFFF"/>
        </w:rPr>
        <w:t> </w:t>
      </w:r>
      <w:r w:rsidR="00DB62CC">
        <w:rPr>
          <w:rFonts w:ascii="Arial" w:hAnsi="Arial" w:cs="Arial"/>
          <w:color w:val="000000"/>
          <w:shd w:val="clear" w:color="auto" w:fill="FFFFFF"/>
        </w:rPr>
        <w:t xml:space="preserve">que </w:t>
      </w:r>
      <w:r w:rsidR="007D6FA9" w:rsidRPr="007D6FA9">
        <w:rPr>
          <w:rFonts w:ascii="Arial" w:hAnsi="Arial" w:cs="Arial"/>
          <w:color w:val="000000"/>
          <w:shd w:val="clear" w:color="auto" w:fill="FFFFFF"/>
        </w:rPr>
        <w:t>pueden contener</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texto</w:t>
      </w:r>
      <w:r w:rsidR="007D6FA9" w:rsidRPr="007D6FA9">
        <w:rPr>
          <w:rFonts w:ascii="Arial" w:hAnsi="Arial" w:cs="Arial"/>
          <w:color w:val="000000"/>
          <w:shd w:val="clear" w:color="auto" w:fill="FFFFFF"/>
        </w:rPr>
        <w:t>,</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imágenes</w:t>
      </w:r>
      <w:r w:rsidR="007D6FA9" w:rsidRPr="007D6FA9">
        <w:rPr>
          <w:rFonts w:ascii="Arial" w:hAnsi="Arial" w:cs="Arial"/>
          <w:color w:val="000000"/>
          <w:shd w:val="clear" w:color="auto" w:fill="FFFFFF"/>
        </w:rPr>
        <w:t>,</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vídeos</w:t>
      </w:r>
      <w:r w:rsidR="007D6FA9" w:rsidRPr="007D6FA9">
        <w:rPr>
          <w:rStyle w:val="apple-converted-space"/>
          <w:rFonts w:ascii="Arial" w:hAnsi="Arial" w:cs="Arial"/>
          <w:color w:val="000000"/>
          <w:shd w:val="clear" w:color="auto" w:fill="FFFFFF"/>
        </w:rPr>
        <w:t> </w:t>
      </w:r>
      <w:r w:rsidR="007D6FA9" w:rsidRPr="007D6FA9">
        <w:rPr>
          <w:rFonts w:ascii="Arial" w:hAnsi="Arial" w:cs="Arial"/>
          <w:color w:val="000000"/>
          <w:shd w:val="clear" w:color="auto" w:fill="FFFFFF"/>
        </w:rPr>
        <w:t>u otros contenidos</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multimedia</w:t>
      </w:r>
      <w:r w:rsidR="007D6FA9" w:rsidRPr="007D6FA9">
        <w:rPr>
          <w:rFonts w:ascii="Arial" w:hAnsi="Arial" w:cs="Arial"/>
          <w:color w:val="000000"/>
          <w:shd w:val="clear" w:color="auto" w:fill="FFFFFF"/>
        </w:rPr>
        <w:t>, y navega a través de ellas usando</w:t>
      </w:r>
      <w:r w:rsidR="007D6FA9" w:rsidRPr="007D6FA9">
        <w:rPr>
          <w:rStyle w:val="apple-converted-space"/>
          <w:rFonts w:ascii="Arial" w:hAnsi="Arial" w:cs="Arial"/>
          <w:color w:val="000000"/>
          <w:shd w:val="clear" w:color="auto" w:fill="FFFFFF"/>
        </w:rPr>
        <w:t> </w:t>
      </w:r>
      <w:r w:rsidR="007D6FA9" w:rsidRPr="007D6FA9">
        <w:rPr>
          <w:rFonts w:ascii="Arial" w:hAnsi="Arial" w:cs="Arial"/>
          <w:shd w:val="clear" w:color="auto" w:fill="FFFFFF"/>
        </w:rPr>
        <w:t>hiperenlaces</w:t>
      </w:r>
      <w:r w:rsidR="007D6FA9" w:rsidRPr="007D6FA9">
        <w:rPr>
          <w:rFonts w:ascii="Arial" w:hAnsi="Arial" w:cs="Arial"/>
          <w:color w:val="000000"/>
          <w:shd w:val="clear" w:color="auto" w:fill="FFFFFF"/>
        </w:rPr>
        <w:t>.</w:t>
      </w:r>
    </w:p>
    <w:p w:rsidR="008978F6" w:rsidRPr="007D6FA9" w:rsidRDefault="008978F6">
      <w:pPr>
        <w:jc w:val="both"/>
        <w:rPr>
          <w:rFonts w:ascii="Arial" w:hAnsi="Arial" w:cs="Arial"/>
        </w:rPr>
      </w:pPr>
      <w:r w:rsidRPr="00F85651">
        <w:rPr>
          <w:rFonts w:ascii="Arial" w:hAnsi="Arial" w:cs="Arial"/>
          <w:b/>
        </w:rPr>
        <w:t>Sistema de Gestión de Servicio</w:t>
      </w:r>
      <w:r w:rsidR="007D6FA9" w:rsidRPr="00F85651">
        <w:rPr>
          <w:rFonts w:ascii="Arial" w:hAnsi="Arial" w:cs="Arial"/>
          <w:b/>
        </w:rPr>
        <w:t>:</w:t>
      </w:r>
      <w:r w:rsidR="007D6FA9" w:rsidRPr="007D6FA9">
        <w:rPr>
          <w:rFonts w:ascii="Arial" w:hAnsi="Arial" w:cs="Arial"/>
          <w:color w:val="000000"/>
          <w:sz w:val="20"/>
          <w:szCs w:val="20"/>
          <w:shd w:val="clear" w:color="auto" w:fill="FFFFFF"/>
        </w:rPr>
        <w:t xml:space="preserve"> </w:t>
      </w:r>
      <w:r w:rsidR="007D6FA9" w:rsidRPr="007D6FA9">
        <w:rPr>
          <w:rFonts w:ascii="Arial" w:hAnsi="Arial" w:cs="Arial"/>
          <w:color w:val="000000"/>
          <w:shd w:val="clear" w:color="auto" w:fill="FFFFFF"/>
        </w:rPr>
        <w:t xml:space="preserve">Sistemas informáticos de apoyo a la gestión de </w:t>
      </w:r>
      <w:r w:rsidR="00F85651">
        <w:rPr>
          <w:rFonts w:ascii="Arial" w:hAnsi="Arial" w:cs="Arial"/>
          <w:color w:val="000000"/>
          <w:shd w:val="clear" w:color="auto" w:fill="FFFFFF"/>
        </w:rPr>
        <w:t>las relaciones con los clientes.</w:t>
      </w:r>
      <w:r w:rsidR="007D6FA9" w:rsidRPr="007D6FA9">
        <w:rPr>
          <w:rFonts w:ascii="Arial" w:hAnsi="Arial" w:cs="Arial"/>
          <w:color w:val="000000"/>
          <w:shd w:val="clear" w:color="auto" w:fill="FFFFFF"/>
        </w:rPr>
        <w:t xml:space="preserve"> </w:t>
      </w:r>
      <w:r w:rsidR="00F85651">
        <w:rPr>
          <w:rFonts w:ascii="Arial" w:hAnsi="Arial" w:cs="Arial"/>
          <w:color w:val="000000"/>
          <w:shd w:val="clear" w:color="auto" w:fill="FFFFFF"/>
        </w:rPr>
        <w:t>S</w:t>
      </w:r>
      <w:r w:rsidR="007D6FA9" w:rsidRPr="007D6FA9">
        <w:rPr>
          <w:rFonts w:ascii="Arial" w:hAnsi="Arial" w:cs="Arial"/>
          <w:color w:val="000000"/>
          <w:shd w:val="clear" w:color="auto" w:fill="FFFFFF"/>
        </w:rPr>
        <w:t>istema que administra un</w:t>
      </w:r>
      <w:r w:rsidR="007D6FA9" w:rsidRPr="007D6FA9">
        <w:rPr>
          <w:rStyle w:val="apple-converted-space"/>
          <w:rFonts w:ascii="Arial" w:hAnsi="Arial" w:cs="Arial"/>
          <w:color w:val="000000"/>
          <w:shd w:val="clear" w:color="auto" w:fill="FFFFFF"/>
        </w:rPr>
        <w:t> </w:t>
      </w:r>
      <w:r w:rsidR="00F85651" w:rsidRPr="007D6FA9">
        <w:rPr>
          <w:rFonts w:ascii="Arial" w:hAnsi="Arial" w:cs="Arial"/>
          <w:i/>
          <w:iCs/>
          <w:color w:val="000000"/>
          <w:shd w:val="clear" w:color="auto" w:fill="FFFFFF"/>
        </w:rPr>
        <w:t xml:space="preserve"> </w:t>
      </w:r>
      <w:r w:rsidR="007D6FA9" w:rsidRPr="007D6FA9">
        <w:rPr>
          <w:rFonts w:ascii="Arial" w:hAnsi="Arial" w:cs="Arial"/>
          <w:i/>
          <w:iCs/>
          <w:color w:val="000000"/>
          <w:shd w:val="clear" w:color="auto" w:fill="FFFFFF"/>
        </w:rPr>
        <w:t>almacén de datos</w:t>
      </w:r>
      <w:r w:rsidR="007D6FA9" w:rsidRPr="007D6FA9">
        <w:rPr>
          <w:rFonts w:ascii="Arial" w:hAnsi="Arial" w:cs="Arial"/>
          <w:color w:val="000000"/>
          <w:shd w:val="clear" w:color="auto" w:fill="FFFFFF"/>
        </w:rPr>
        <w:t xml:space="preserve"> con la información de la gestión de los clientes de la empresa.</w:t>
      </w:r>
    </w:p>
    <w:p w:rsidR="00F85651" w:rsidRDefault="00F85651">
      <w:pPr>
        <w:jc w:val="both"/>
        <w:rPr>
          <w:rFonts w:ascii="Arial" w:hAnsi="Arial" w:cs="Arial"/>
        </w:rPr>
      </w:pPr>
      <w:r w:rsidRPr="00F85651">
        <w:rPr>
          <w:rFonts w:ascii="Arial" w:hAnsi="Arial" w:cs="Arial"/>
          <w:b/>
        </w:rPr>
        <w:t>Severidad Crítica:</w:t>
      </w:r>
      <w:r>
        <w:rPr>
          <w:rFonts w:ascii="Arial" w:hAnsi="Arial" w:cs="Arial"/>
        </w:rPr>
        <w:t xml:space="preserve"> El sistema</w:t>
      </w:r>
      <w:r w:rsidR="008978F6" w:rsidRPr="00F85852">
        <w:rPr>
          <w:rFonts w:ascii="Arial" w:hAnsi="Arial" w:cs="Arial"/>
        </w:rPr>
        <w:t xml:space="preserve"> </w:t>
      </w:r>
      <w:r>
        <w:rPr>
          <w:rFonts w:ascii="Arial" w:hAnsi="Arial" w:cs="Arial"/>
        </w:rPr>
        <w:t>tiene bloqueada la estación y no permite dispensar combustible, se requiere pasar a modo manual.</w:t>
      </w:r>
    </w:p>
    <w:p w:rsidR="00F85651" w:rsidRDefault="00F85651" w:rsidP="00F85651">
      <w:pPr>
        <w:ind w:left="708" w:hanging="708"/>
        <w:jc w:val="both"/>
        <w:rPr>
          <w:rFonts w:ascii="Arial" w:hAnsi="Arial" w:cs="Arial"/>
        </w:rPr>
      </w:pPr>
      <w:r w:rsidRPr="00F85651">
        <w:rPr>
          <w:rFonts w:ascii="Arial" w:hAnsi="Arial" w:cs="Arial"/>
          <w:b/>
        </w:rPr>
        <w:t xml:space="preserve">Severidad </w:t>
      </w:r>
      <w:r w:rsidR="008978F6" w:rsidRPr="00F85651">
        <w:rPr>
          <w:rFonts w:ascii="Arial" w:hAnsi="Arial" w:cs="Arial"/>
          <w:b/>
        </w:rPr>
        <w:t>Alta</w:t>
      </w:r>
      <w:r>
        <w:rPr>
          <w:rFonts w:ascii="Arial" w:hAnsi="Arial" w:cs="Arial"/>
          <w:b/>
        </w:rPr>
        <w:t>:</w:t>
      </w:r>
      <w:r w:rsidR="008978F6" w:rsidRPr="00F85852">
        <w:rPr>
          <w:rFonts w:ascii="Arial" w:hAnsi="Arial" w:cs="Arial"/>
        </w:rPr>
        <w:t xml:space="preserve"> </w:t>
      </w:r>
      <w:r>
        <w:rPr>
          <w:rFonts w:ascii="Arial" w:hAnsi="Arial" w:cs="Arial"/>
        </w:rPr>
        <w:t>El</w:t>
      </w:r>
      <w:r w:rsidR="008C009D">
        <w:rPr>
          <w:rFonts w:ascii="Arial" w:hAnsi="Arial" w:cs="Arial"/>
        </w:rPr>
        <w:t xml:space="preserve"> sistema funciona parcialmente ó el error es de visualización.</w:t>
      </w:r>
    </w:p>
    <w:p w:rsidR="008978F6" w:rsidRDefault="00F85651" w:rsidP="00F85651">
      <w:pPr>
        <w:ind w:left="708" w:hanging="708"/>
        <w:jc w:val="both"/>
        <w:rPr>
          <w:rFonts w:ascii="Arial" w:hAnsi="Arial" w:cs="Arial"/>
        </w:rPr>
      </w:pPr>
      <w:r w:rsidRPr="00F85651">
        <w:rPr>
          <w:rFonts w:ascii="Arial" w:hAnsi="Arial" w:cs="Arial"/>
          <w:b/>
        </w:rPr>
        <w:t xml:space="preserve">Severidad </w:t>
      </w:r>
      <w:r w:rsidR="008978F6" w:rsidRPr="00F85651">
        <w:rPr>
          <w:rFonts w:ascii="Arial" w:hAnsi="Arial" w:cs="Arial"/>
          <w:b/>
        </w:rPr>
        <w:t>Rutina</w:t>
      </w:r>
      <w:r>
        <w:rPr>
          <w:rFonts w:ascii="Arial" w:hAnsi="Arial" w:cs="Arial"/>
          <w:b/>
        </w:rPr>
        <w:t>:</w:t>
      </w:r>
      <w:r w:rsidR="008978F6" w:rsidRPr="00F85852">
        <w:rPr>
          <w:rFonts w:ascii="Arial" w:hAnsi="Arial" w:cs="Arial"/>
        </w:rPr>
        <w:t xml:space="preserve"> </w:t>
      </w:r>
      <w:r w:rsidR="00A61646">
        <w:rPr>
          <w:rFonts w:ascii="Arial" w:hAnsi="Arial" w:cs="Arial"/>
        </w:rPr>
        <w:t>El sistema funciona pero requiere algún proceso de mantenimiento.</w:t>
      </w:r>
    </w:p>
    <w:p w:rsidR="00C658FC" w:rsidRDefault="00C658FC" w:rsidP="00C658FC">
      <w:pPr>
        <w:rPr>
          <w:rFonts w:ascii="Arial" w:hAnsi="Arial" w:cs="Arial"/>
          <w:b/>
        </w:rPr>
      </w:pPr>
      <w:r>
        <w:rPr>
          <w:rFonts w:ascii="Arial" w:hAnsi="Arial" w:cs="Arial"/>
          <w:b/>
        </w:rPr>
        <w:t xml:space="preserve">Software </w:t>
      </w:r>
      <w:r w:rsidR="00DB62CC">
        <w:rPr>
          <w:rFonts w:ascii="Arial" w:hAnsi="Arial" w:cs="Arial"/>
          <w:b/>
        </w:rPr>
        <w:t>Concentrador:</w:t>
      </w:r>
    </w:p>
    <w:p w:rsidR="00E43AFD" w:rsidRPr="00DB62CC" w:rsidRDefault="00DB62CC" w:rsidP="002420E3">
      <w:pPr>
        <w:jc w:val="both"/>
        <w:rPr>
          <w:rFonts w:ascii="Arial" w:hAnsi="Arial" w:cs="Arial"/>
        </w:rPr>
      </w:pPr>
      <w:proofErr w:type="spellStart"/>
      <w:r w:rsidRPr="00DB62CC">
        <w:rPr>
          <w:rFonts w:ascii="Arial" w:hAnsi="Arial" w:cs="Arial"/>
          <w:b/>
        </w:rPr>
        <w:t>Dominus</w:t>
      </w:r>
      <w:proofErr w:type="spellEnd"/>
      <w:r>
        <w:rPr>
          <w:rFonts w:ascii="Arial" w:hAnsi="Arial" w:cs="Arial"/>
          <w:b/>
        </w:rPr>
        <w:t>:</w:t>
      </w:r>
      <w:r w:rsidR="00976B1F">
        <w:rPr>
          <w:rFonts w:ascii="Arial" w:hAnsi="Arial" w:cs="Arial"/>
          <w:b/>
        </w:rPr>
        <w:t xml:space="preserve"> </w:t>
      </w:r>
      <w:r w:rsidR="00976B1F" w:rsidRPr="00E63614">
        <w:rPr>
          <w:rFonts w:ascii="Arial" w:hAnsi="Arial" w:cs="Arial"/>
        </w:rPr>
        <w:t xml:space="preserve">Sistema de Información integrado de </w:t>
      </w:r>
      <w:r w:rsidR="00786164">
        <w:rPr>
          <w:rFonts w:ascii="Arial" w:hAnsi="Arial" w:cs="Arial"/>
        </w:rPr>
        <w:t>Ingeniería Apropiada,</w:t>
      </w:r>
      <w:r w:rsidR="00976B1F">
        <w:rPr>
          <w:rFonts w:ascii="Arial" w:hAnsi="Arial" w:cs="Arial"/>
        </w:rPr>
        <w:t xml:space="preserve"> </w:t>
      </w:r>
      <w:r w:rsidR="00786164">
        <w:rPr>
          <w:rFonts w:ascii="Arial" w:hAnsi="Arial" w:cs="Arial"/>
        </w:rPr>
        <w:t>d</w:t>
      </w:r>
      <w:r w:rsidR="00976B1F">
        <w:rPr>
          <w:rFonts w:ascii="Arial" w:hAnsi="Arial" w:cs="Arial"/>
        </w:rPr>
        <w:t>iseñado para el registro, seguimiento y gestión de la información de ventas en una estación de combustible</w:t>
      </w:r>
      <w:r w:rsidR="00786164">
        <w:rPr>
          <w:rFonts w:ascii="Arial" w:hAnsi="Arial" w:cs="Arial"/>
        </w:rPr>
        <w:t>, centro de servicios de automotores</w:t>
      </w:r>
      <w:r w:rsidR="00976B1F">
        <w:rPr>
          <w:rFonts w:ascii="Arial" w:hAnsi="Arial" w:cs="Arial"/>
        </w:rPr>
        <w:t xml:space="preserve"> o actividad afín.</w:t>
      </w:r>
    </w:p>
    <w:sectPr w:rsidR="00E43AFD" w:rsidRPr="00DB62CC" w:rsidSect="003453B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14D2"/>
    <w:multiLevelType w:val="hybridMultilevel"/>
    <w:tmpl w:val="F1AA8B38"/>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EBB31FB"/>
    <w:multiLevelType w:val="hybridMultilevel"/>
    <w:tmpl w:val="B6D20368"/>
    <w:lvl w:ilvl="0" w:tplc="E6F6E70A">
      <w:numFmt w:val="bullet"/>
      <w:lvlText w:val="•"/>
      <w:lvlJc w:val="left"/>
      <w:pPr>
        <w:ind w:left="144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43112BC"/>
    <w:multiLevelType w:val="hybridMultilevel"/>
    <w:tmpl w:val="0AFA653E"/>
    <w:lvl w:ilvl="0" w:tplc="240A0011">
      <w:start w:val="1"/>
      <w:numFmt w:val="decimal"/>
      <w:lvlText w:val="%1)"/>
      <w:lvlJc w:val="left"/>
      <w:pPr>
        <w:ind w:left="720" w:hanging="360"/>
      </w:pPr>
      <w:rPr>
        <w:rFonts w:hint="default"/>
      </w:rPr>
    </w:lvl>
    <w:lvl w:ilvl="1" w:tplc="E6F6E70A">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E727BB5"/>
    <w:multiLevelType w:val="hybridMultilevel"/>
    <w:tmpl w:val="68169B6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nsid w:val="33533826"/>
    <w:multiLevelType w:val="hybridMultilevel"/>
    <w:tmpl w:val="E0640AD2"/>
    <w:lvl w:ilvl="0" w:tplc="95A41B40">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5">
    <w:nsid w:val="46381039"/>
    <w:multiLevelType w:val="hybridMultilevel"/>
    <w:tmpl w:val="32AC7F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5BE36802"/>
    <w:multiLevelType w:val="hybridMultilevel"/>
    <w:tmpl w:val="E658846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nsid w:val="6BD9218B"/>
    <w:multiLevelType w:val="hybridMultilevel"/>
    <w:tmpl w:val="00E24E1C"/>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72270F45"/>
    <w:multiLevelType w:val="hybridMultilevel"/>
    <w:tmpl w:val="D1D8C892"/>
    <w:lvl w:ilvl="0" w:tplc="4A1A3F1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4AF1D48"/>
    <w:multiLevelType w:val="hybridMultilevel"/>
    <w:tmpl w:val="A9E2DD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1"/>
  </w:num>
  <w:num w:numId="6">
    <w:abstractNumId w:val="5"/>
  </w:num>
  <w:num w:numId="7">
    <w:abstractNumId w:val="7"/>
  </w:num>
  <w:num w:numId="8">
    <w:abstractNumId w:val="9"/>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FD5"/>
    <w:rsid w:val="00016545"/>
    <w:rsid w:val="00016AC8"/>
    <w:rsid w:val="0002120F"/>
    <w:rsid w:val="00022E6F"/>
    <w:rsid w:val="000328CE"/>
    <w:rsid w:val="00033CD3"/>
    <w:rsid w:val="00037113"/>
    <w:rsid w:val="00040D43"/>
    <w:rsid w:val="000439B4"/>
    <w:rsid w:val="00045915"/>
    <w:rsid w:val="00054FC3"/>
    <w:rsid w:val="0006064C"/>
    <w:rsid w:val="00062E5D"/>
    <w:rsid w:val="0007520B"/>
    <w:rsid w:val="0007770B"/>
    <w:rsid w:val="00077723"/>
    <w:rsid w:val="00085366"/>
    <w:rsid w:val="00091FB5"/>
    <w:rsid w:val="00093175"/>
    <w:rsid w:val="00095C8B"/>
    <w:rsid w:val="0009628A"/>
    <w:rsid w:val="000A0DBA"/>
    <w:rsid w:val="000C2EFB"/>
    <w:rsid w:val="000C3A45"/>
    <w:rsid w:val="000D4697"/>
    <w:rsid w:val="000D5225"/>
    <w:rsid w:val="000D5559"/>
    <w:rsid w:val="000D77ED"/>
    <w:rsid w:val="000E13D5"/>
    <w:rsid w:val="000E4F48"/>
    <w:rsid w:val="00100F14"/>
    <w:rsid w:val="00114549"/>
    <w:rsid w:val="00120D2A"/>
    <w:rsid w:val="00125AD2"/>
    <w:rsid w:val="001361BD"/>
    <w:rsid w:val="0014237A"/>
    <w:rsid w:val="00146F15"/>
    <w:rsid w:val="00155F4C"/>
    <w:rsid w:val="0015749E"/>
    <w:rsid w:val="001608EA"/>
    <w:rsid w:val="00161227"/>
    <w:rsid w:val="00161749"/>
    <w:rsid w:val="00165716"/>
    <w:rsid w:val="001716BD"/>
    <w:rsid w:val="001B4A5F"/>
    <w:rsid w:val="001B6962"/>
    <w:rsid w:val="001B6AD7"/>
    <w:rsid w:val="001C1376"/>
    <w:rsid w:val="001C2DE7"/>
    <w:rsid w:val="001C619A"/>
    <w:rsid w:val="001C6482"/>
    <w:rsid w:val="001D486B"/>
    <w:rsid w:val="001F0EC9"/>
    <w:rsid w:val="001F59F9"/>
    <w:rsid w:val="00226356"/>
    <w:rsid w:val="002420E3"/>
    <w:rsid w:val="002427B3"/>
    <w:rsid w:val="00244393"/>
    <w:rsid w:val="00245366"/>
    <w:rsid w:val="00255DF5"/>
    <w:rsid w:val="00263B45"/>
    <w:rsid w:val="00267EBD"/>
    <w:rsid w:val="0027623E"/>
    <w:rsid w:val="00277380"/>
    <w:rsid w:val="00277BB0"/>
    <w:rsid w:val="00283ACF"/>
    <w:rsid w:val="0028490F"/>
    <w:rsid w:val="002877D0"/>
    <w:rsid w:val="00287F9F"/>
    <w:rsid w:val="002911C1"/>
    <w:rsid w:val="00296FBB"/>
    <w:rsid w:val="002A0D0F"/>
    <w:rsid w:val="002A129A"/>
    <w:rsid w:val="002B5981"/>
    <w:rsid w:val="002C356C"/>
    <w:rsid w:val="002C5CB7"/>
    <w:rsid w:val="002C7CF4"/>
    <w:rsid w:val="002D6D2B"/>
    <w:rsid w:val="002F1002"/>
    <w:rsid w:val="00300076"/>
    <w:rsid w:val="003021F2"/>
    <w:rsid w:val="003107E6"/>
    <w:rsid w:val="00312C5B"/>
    <w:rsid w:val="003145E7"/>
    <w:rsid w:val="003254EC"/>
    <w:rsid w:val="00327406"/>
    <w:rsid w:val="00332EF1"/>
    <w:rsid w:val="003453BE"/>
    <w:rsid w:val="00346C2B"/>
    <w:rsid w:val="00350728"/>
    <w:rsid w:val="00352FF7"/>
    <w:rsid w:val="00357C49"/>
    <w:rsid w:val="00361D0A"/>
    <w:rsid w:val="00366F02"/>
    <w:rsid w:val="00376087"/>
    <w:rsid w:val="00376E18"/>
    <w:rsid w:val="003A0379"/>
    <w:rsid w:val="003A4068"/>
    <w:rsid w:val="003A72F6"/>
    <w:rsid w:val="003B0EDD"/>
    <w:rsid w:val="003B29FA"/>
    <w:rsid w:val="003B3923"/>
    <w:rsid w:val="003C3242"/>
    <w:rsid w:val="003D5017"/>
    <w:rsid w:val="003D6FAC"/>
    <w:rsid w:val="003E4E8E"/>
    <w:rsid w:val="004006E2"/>
    <w:rsid w:val="0041583C"/>
    <w:rsid w:val="0041602D"/>
    <w:rsid w:val="0044109D"/>
    <w:rsid w:val="00443D06"/>
    <w:rsid w:val="004473FC"/>
    <w:rsid w:val="0046566F"/>
    <w:rsid w:val="004673B8"/>
    <w:rsid w:val="00474FD5"/>
    <w:rsid w:val="00484384"/>
    <w:rsid w:val="00485659"/>
    <w:rsid w:val="004956E1"/>
    <w:rsid w:val="00497218"/>
    <w:rsid w:val="004B03F3"/>
    <w:rsid w:val="004C3E36"/>
    <w:rsid w:val="004C511A"/>
    <w:rsid w:val="004F310B"/>
    <w:rsid w:val="005012BA"/>
    <w:rsid w:val="005040CF"/>
    <w:rsid w:val="00504A54"/>
    <w:rsid w:val="0051608D"/>
    <w:rsid w:val="0052197B"/>
    <w:rsid w:val="00524919"/>
    <w:rsid w:val="00525575"/>
    <w:rsid w:val="00542744"/>
    <w:rsid w:val="00547B3C"/>
    <w:rsid w:val="00551A44"/>
    <w:rsid w:val="00553FA7"/>
    <w:rsid w:val="0055666E"/>
    <w:rsid w:val="0056086B"/>
    <w:rsid w:val="00561353"/>
    <w:rsid w:val="00563375"/>
    <w:rsid w:val="00564416"/>
    <w:rsid w:val="005648E7"/>
    <w:rsid w:val="00565FBD"/>
    <w:rsid w:val="00571804"/>
    <w:rsid w:val="00581027"/>
    <w:rsid w:val="005816D3"/>
    <w:rsid w:val="0058286B"/>
    <w:rsid w:val="0058750F"/>
    <w:rsid w:val="0059004A"/>
    <w:rsid w:val="005A23B6"/>
    <w:rsid w:val="005B0171"/>
    <w:rsid w:val="005E0166"/>
    <w:rsid w:val="005E25CE"/>
    <w:rsid w:val="005E775A"/>
    <w:rsid w:val="0062515F"/>
    <w:rsid w:val="006264A0"/>
    <w:rsid w:val="00626965"/>
    <w:rsid w:val="0063669C"/>
    <w:rsid w:val="00642247"/>
    <w:rsid w:val="00646B78"/>
    <w:rsid w:val="0065034F"/>
    <w:rsid w:val="00652E0D"/>
    <w:rsid w:val="006569F7"/>
    <w:rsid w:val="00657D80"/>
    <w:rsid w:val="00665CE4"/>
    <w:rsid w:val="00695A69"/>
    <w:rsid w:val="006A5CE0"/>
    <w:rsid w:val="006A77F4"/>
    <w:rsid w:val="006B69A4"/>
    <w:rsid w:val="006E3B09"/>
    <w:rsid w:val="006E679B"/>
    <w:rsid w:val="00712B5B"/>
    <w:rsid w:val="00713664"/>
    <w:rsid w:val="00715F5B"/>
    <w:rsid w:val="007267D8"/>
    <w:rsid w:val="00734918"/>
    <w:rsid w:val="00742784"/>
    <w:rsid w:val="00757C11"/>
    <w:rsid w:val="00762624"/>
    <w:rsid w:val="00762E4B"/>
    <w:rsid w:val="00766184"/>
    <w:rsid w:val="007668BC"/>
    <w:rsid w:val="00772856"/>
    <w:rsid w:val="00774D11"/>
    <w:rsid w:val="007816EC"/>
    <w:rsid w:val="00784BBF"/>
    <w:rsid w:val="00786164"/>
    <w:rsid w:val="00790D14"/>
    <w:rsid w:val="007969FB"/>
    <w:rsid w:val="007A29AE"/>
    <w:rsid w:val="007A50B9"/>
    <w:rsid w:val="007B1453"/>
    <w:rsid w:val="007B6494"/>
    <w:rsid w:val="007C0FF5"/>
    <w:rsid w:val="007C4033"/>
    <w:rsid w:val="007C4A65"/>
    <w:rsid w:val="007C61A3"/>
    <w:rsid w:val="007C61BA"/>
    <w:rsid w:val="007D28C8"/>
    <w:rsid w:val="007D5733"/>
    <w:rsid w:val="007D6FA9"/>
    <w:rsid w:val="007E40FC"/>
    <w:rsid w:val="007E5F6D"/>
    <w:rsid w:val="007F758A"/>
    <w:rsid w:val="008038D6"/>
    <w:rsid w:val="00806CAC"/>
    <w:rsid w:val="00811120"/>
    <w:rsid w:val="00821212"/>
    <w:rsid w:val="00822DEB"/>
    <w:rsid w:val="00825868"/>
    <w:rsid w:val="008266E8"/>
    <w:rsid w:val="0083179B"/>
    <w:rsid w:val="0083342F"/>
    <w:rsid w:val="00850E75"/>
    <w:rsid w:val="008739ED"/>
    <w:rsid w:val="00875DC4"/>
    <w:rsid w:val="0087683C"/>
    <w:rsid w:val="00891CFE"/>
    <w:rsid w:val="00893FAE"/>
    <w:rsid w:val="008978F6"/>
    <w:rsid w:val="00897931"/>
    <w:rsid w:val="008C009D"/>
    <w:rsid w:val="008D6D5D"/>
    <w:rsid w:val="008E2F6C"/>
    <w:rsid w:val="00900824"/>
    <w:rsid w:val="00905CD7"/>
    <w:rsid w:val="00911CDD"/>
    <w:rsid w:val="00915D06"/>
    <w:rsid w:val="00915DC2"/>
    <w:rsid w:val="00916821"/>
    <w:rsid w:val="0091762E"/>
    <w:rsid w:val="009200A4"/>
    <w:rsid w:val="0092263F"/>
    <w:rsid w:val="00924E5E"/>
    <w:rsid w:val="0092732E"/>
    <w:rsid w:val="00931933"/>
    <w:rsid w:val="00937E6D"/>
    <w:rsid w:val="009532BC"/>
    <w:rsid w:val="0095539A"/>
    <w:rsid w:val="00961B0B"/>
    <w:rsid w:val="00964220"/>
    <w:rsid w:val="00965919"/>
    <w:rsid w:val="00967C03"/>
    <w:rsid w:val="00975D9E"/>
    <w:rsid w:val="00976AA4"/>
    <w:rsid w:val="00976B1F"/>
    <w:rsid w:val="0098193C"/>
    <w:rsid w:val="009953AF"/>
    <w:rsid w:val="009A05A4"/>
    <w:rsid w:val="009A582A"/>
    <w:rsid w:val="009B2192"/>
    <w:rsid w:val="009B402F"/>
    <w:rsid w:val="009E15DF"/>
    <w:rsid w:val="009F1D24"/>
    <w:rsid w:val="00A01D04"/>
    <w:rsid w:val="00A269A6"/>
    <w:rsid w:val="00A3471B"/>
    <w:rsid w:val="00A35832"/>
    <w:rsid w:val="00A37510"/>
    <w:rsid w:val="00A4046D"/>
    <w:rsid w:val="00A40DDF"/>
    <w:rsid w:val="00A53E56"/>
    <w:rsid w:val="00A568C2"/>
    <w:rsid w:val="00A61507"/>
    <w:rsid w:val="00A61646"/>
    <w:rsid w:val="00A634C7"/>
    <w:rsid w:val="00A70736"/>
    <w:rsid w:val="00A80B5D"/>
    <w:rsid w:val="00A81E81"/>
    <w:rsid w:val="00A932BF"/>
    <w:rsid w:val="00A943D2"/>
    <w:rsid w:val="00A95849"/>
    <w:rsid w:val="00A97D4A"/>
    <w:rsid w:val="00AA5725"/>
    <w:rsid w:val="00AB1066"/>
    <w:rsid w:val="00AB2F95"/>
    <w:rsid w:val="00AB778D"/>
    <w:rsid w:val="00AD2F28"/>
    <w:rsid w:val="00AD41E2"/>
    <w:rsid w:val="00AD6004"/>
    <w:rsid w:val="00AE0EB6"/>
    <w:rsid w:val="00AE4729"/>
    <w:rsid w:val="00AF0E99"/>
    <w:rsid w:val="00AF254E"/>
    <w:rsid w:val="00B0793C"/>
    <w:rsid w:val="00B1539A"/>
    <w:rsid w:val="00B25208"/>
    <w:rsid w:val="00B304F0"/>
    <w:rsid w:val="00B4083A"/>
    <w:rsid w:val="00B44894"/>
    <w:rsid w:val="00B51BB3"/>
    <w:rsid w:val="00B61E8E"/>
    <w:rsid w:val="00B62D3E"/>
    <w:rsid w:val="00B7219E"/>
    <w:rsid w:val="00B77BBD"/>
    <w:rsid w:val="00B81032"/>
    <w:rsid w:val="00B8261F"/>
    <w:rsid w:val="00B872BA"/>
    <w:rsid w:val="00BB2583"/>
    <w:rsid w:val="00BB6ACD"/>
    <w:rsid w:val="00BC0992"/>
    <w:rsid w:val="00BC546F"/>
    <w:rsid w:val="00BC5C30"/>
    <w:rsid w:val="00BD277A"/>
    <w:rsid w:val="00BD3C53"/>
    <w:rsid w:val="00BD6FEC"/>
    <w:rsid w:val="00BE77E8"/>
    <w:rsid w:val="00BF3183"/>
    <w:rsid w:val="00BF3421"/>
    <w:rsid w:val="00C02979"/>
    <w:rsid w:val="00C15B77"/>
    <w:rsid w:val="00C17667"/>
    <w:rsid w:val="00C362AC"/>
    <w:rsid w:val="00C37247"/>
    <w:rsid w:val="00C37439"/>
    <w:rsid w:val="00C41B5F"/>
    <w:rsid w:val="00C43DA6"/>
    <w:rsid w:val="00C6385D"/>
    <w:rsid w:val="00C658FC"/>
    <w:rsid w:val="00C65ABF"/>
    <w:rsid w:val="00C7691E"/>
    <w:rsid w:val="00C83C86"/>
    <w:rsid w:val="00C85908"/>
    <w:rsid w:val="00C90F93"/>
    <w:rsid w:val="00C91112"/>
    <w:rsid w:val="00C91478"/>
    <w:rsid w:val="00CB7ACB"/>
    <w:rsid w:val="00CD43BE"/>
    <w:rsid w:val="00CD55AB"/>
    <w:rsid w:val="00CE3534"/>
    <w:rsid w:val="00D14142"/>
    <w:rsid w:val="00D17909"/>
    <w:rsid w:val="00D37DA4"/>
    <w:rsid w:val="00D439A6"/>
    <w:rsid w:val="00D4429F"/>
    <w:rsid w:val="00D5768C"/>
    <w:rsid w:val="00D60AC0"/>
    <w:rsid w:val="00D766EA"/>
    <w:rsid w:val="00DA759A"/>
    <w:rsid w:val="00DA7726"/>
    <w:rsid w:val="00DB62CC"/>
    <w:rsid w:val="00DE593A"/>
    <w:rsid w:val="00DF7820"/>
    <w:rsid w:val="00E00D95"/>
    <w:rsid w:val="00E01BB2"/>
    <w:rsid w:val="00E035DE"/>
    <w:rsid w:val="00E100A8"/>
    <w:rsid w:val="00E1123A"/>
    <w:rsid w:val="00E16845"/>
    <w:rsid w:val="00E263B7"/>
    <w:rsid w:val="00E31469"/>
    <w:rsid w:val="00E43AFD"/>
    <w:rsid w:val="00E521E0"/>
    <w:rsid w:val="00E63614"/>
    <w:rsid w:val="00E746FF"/>
    <w:rsid w:val="00E77745"/>
    <w:rsid w:val="00E84ECA"/>
    <w:rsid w:val="00E95D6D"/>
    <w:rsid w:val="00E97A94"/>
    <w:rsid w:val="00EA24CE"/>
    <w:rsid w:val="00EA71FE"/>
    <w:rsid w:val="00EB73CF"/>
    <w:rsid w:val="00EC08AC"/>
    <w:rsid w:val="00EC7038"/>
    <w:rsid w:val="00ED13B8"/>
    <w:rsid w:val="00ED57CA"/>
    <w:rsid w:val="00ED62B1"/>
    <w:rsid w:val="00EF4CEE"/>
    <w:rsid w:val="00F03B94"/>
    <w:rsid w:val="00F04E7D"/>
    <w:rsid w:val="00F06BB3"/>
    <w:rsid w:val="00F10590"/>
    <w:rsid w:val="00F11570"/>
    <w:rsid w:val="00F324EF"/>
    <w:rsid w:val="00F32E00"/>
    <w:rsid w:val="00F33022"/>
    <w:rsid w:val="00F33FF2"/>
    <w:rsid w:val="00F36801"/>
    <w:rsid w:val="00F43867"/>
    <w:rsid w:val="00F43A98"/>
    <w:rsid w:val="00F45147"/>
    <w:rsid w:val="00F45FD1"/>
    <w:rsid w:val="00F526CE"/>
    <w:rsid w:val="00F63B73"/>
    <w:rsid w:val="00F6465D"/>
    <w:rsid w:val="00F678CC"/>
    <w:rsid w:val="00F753B9"/>
    <w:rsid w:val="00F775E7"/>
    <w:rsid w:val="00F844DC"/>
    <w:rsid w:val="00F85651"/>
    <w:rsid w:val="00F85852"/>
    <w:rsid w:val="00F85E57"/>
    <w:rsid w:val="00F91124"/>
    <w:rsid w:val="00FB14C7"/>
    <w:rsid w:val="00FB2478"/>
    <w:rsid w:val="00FB7FCD"/>
    <w:rsid w:val="00FC197F"/>
    <w:rsid w:val="00FC1C89"/>
    <w:rsid w:val="00FD13A8"/>
    <w:rsid w:val="00FD2427"/>
    <w:rsid w:val="00FD493F"/>
    <w:rsid w:val="00FE2EFA"/>
    <w:rsid w:val="00FE69E2"/>
    <w:rsid w:val="00FE6FFD"/>
    <w:rsid w:val="00FE7450"/>
    <w:rsid w:val="00FE7E8F"/>
    <w:rsid w:val="00FF1DB0"/>
    <w:rsid w:val="00FF439F"/>
    <w:rsid w:val="00FF56E3"/>
    <w:rsid w:val="00FF7556"/>
    <w:rsid w:val="00FF7D1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5539A"/>
    <w:pPr>
      <w:ind w:left="720"/>
      <w:contextualSpacing/>
    </w:pPr>
  </w:style>
  <w:style w:type="character" w:styleId="Refdecomentario">
    <w:name w:val="annotation reference"/>
    <w:basedOn w:val="Fuentedeprrafopredeter"/>
    <w:uiPriority w:val="99"/>
    <w:semiHidden/>
    <w:unhideWhenUsed/>
    <w:rsid w:val="00547B3C"/>
    <w:rPr>
      <w:sz w:val="16"/>
      <w:szCs w:val="16"/>
    </w:rPr>
  </w:style>
  <w:style w:type="paragraph" w:styleId="Textocomentario">
    <w:name w:val="annotation text"/>
    <w:basedOn w:val="Normal"/>
    <w:link w:val="TextocomentarioCar"/>
    <w:uiPriority w:val="99"/>
    <w:semiHidden/>
    <w:unhideWhenUsed/>
    <w:rsid w:val="00547B3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47B3C"/>
    <w:rPr>
      <w:sz w:val="20"/>
      <w:szCs w:val="20"/>
    </w:rPr>
  </w:style>
  <w:style w:type="paragraph" w:styleId="Asuntodelcomentario">
    <w:name w:val="annotation subject"/>
    <w:basedOn w:val="Textocomentario"/>
    <w:next w:val="Textocomentario"/>
    <w:link w:val="AsuntodelcomentarioCar"/>
    <w:uiPriority w:val="99"/>
    <w:semiHidden/>
    <w:unhideWhenUsed/>
    <w:rsid w:val="00547B3C"/>
    <w:rPr>
      <w:b/>
      <w:bCs/>
    </w:rPr>
  </w:style>
  <w:style w:type="character" w:customStyle="1" w:styleId="AsuntodelcomentarioCar">
    <w:name w:val="Asunto del comentario Car"/>
    <w:basedOn w:val="TextocomentarioCar"/>
    <w:link w:val="Asuntodelcomentario"/>
    <w:uiPriority w:val="99"/>
    <w:semiHidden/>
    <w:rsid w:val="00547B3C"/>
    <w:rPr>
      <w:b/>
      <w:bCs/>
      <w:sz w:val="20"/>
      <w:szCs w:val="20"/>
    </w:rPr>
  </w:style>
  <w:style w:type="paragraph" w:styleId="Textodeglobo">
    <w:name w:val="Balloon Text"/>
    <w:basedOn w:val="Normal"/>
    <w:link w:val="TextodegloboCar"/>
    <w:uiPriority w:val="99"/>
    <w:semiHidden/>
    <w:unhideWhenUsed/>
    <w:rsid w:val="00547B3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7B3C"/>
    <w:rPr>
      <w:rFonts w:ascii="Tahoma" w:hAnsi="Tahoma" w:cs="Tahoma"/>
      <w:sz w:val="16"/>
      <w:szCs w:val="16"/>
    </w:rPr>
  </w:style>
  <w:style w:type="table" w:styleId="Tablaconcuadrcula">
    <w:name w:val="Table Grid"/>
    <w:basedOn w:val="Tablanormal"/>
    <w:uiPriority w:val="59"/>
    <w:rsid w:val="00897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1F59F9"/>
  </w:style>
  <w:style w:type="character" w:styleId="Hipervnculo">
    <w:name w:val="Hyperlink"/>
    <w:basedOn w:val="Fuentedeprrafopredeter"/>
    <w:uiPriority w:val="99"/>
    <w:unhideWhenUsed/>
    <w:rsid w:val="001F59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5539A"/>
    <w:pPr>
      <w:ind w:left="720"/>
      <w:contextualSpacing/>
    </w:pPr>
  </w:style>
  <w:style w:type="character" w:styleId="Refdecomentario">
    <w:name w:val="annotation reference"/>
    <w:basedOn w:val="Fuentedeprrafopredeter"/>
    <w:uiPriority w:val="99"/>
    <w:semiHidden/>
    <w:unhideWhenUsed/>
    <w:rsid w:val="00547B3C"/>
    <w:rPr>
      <w:sz w:val="16"/>
      <w:szCs w:val="16"/>
    </w:rPr>
  </w:style>
  <w:style w:type="paragraph" w:styleId="Textocomentario">
    <w:name w:val="annotation text"/>
    <w:basedOn w:val="Normal"/>
    <w:link w:val="TextocomentarioCar"/>
    <w:uiPriority w:val="99"/>
    <w:semiHidden/>
    <w:unhideWhenUsed/>
    <w:rsid w:val="00547B3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47B3C"/>
    <w:rPr>
      <w:sz w:val="20"/>
      <w:szCs w:val="20"/>
    </w:rPr>
  </w:style>
  <w:style w:type="paragraph" w:styleId="Asuntodelcomentario">
    <w:name w:val="annotation subject"/>
    <w:basedOn w:val="Textocomentario"/>
    <w:next w:val="Textocomentario"/>
    <w:link w:val="AsuntodelcomentarioCar"/>
    <w:uiPriority w:val="99"/>
    <w:semiHidden/>
    <w:unhideWhenUsed/>
    <w:rsid w:val="00547B3C"/>
    <w:rPr>
      <w:b/>
      <w:bCs/>
    </w:rPr>
  </w:style>
  <w:style w:type="character" w:customStyle="1" w:styleId="AsuntodelcomentarioCar">
    <w:name w:val="Asunto del comentario Car"/>
    <w:basedOn w:val="TextocomentarioCar"/>
    <w:link w:val="Asuntodelcomentario"/>
    <w:uiPriority w:val="99"/>
    <w:semiHidden/>
    <w:rsid w:val="00547B3C"/>
    <w:rPr>
      <w:b/>
      <w:bCs/>
      <w:sz w:val="20"/>
      <w:szCs w:val="20"/>
    </w:rPr>
  </w:style>
  <w:style w:type="paragraph" w:styleId="Textodeglobo">
    <w:name w:val="Balloon Text"/>
    <w:basedOn w:val="Normal"/>
    <w:link w:val="TextodegloboCar"/>
    <w:uiPriority w:val="99"/>
    <w:semiHidden/>
    <w:unhideWhenUsed/>
    <w:rsid w:val="00547B3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7B3C"/>
    <w:rPr>
      <w:rFonts w:ascii="Tahoma" w:hAnsi="Tahoma" w:cs="Tahoma"/>
      <w:sz w:val="16"/>
      <w:szCs w:val="16"/>
    </w:rPr>
  </w:style>
  <w:style w:type="table" w:styleId="Tablaconcuadrcula">
    <w:name w:val="Table Grid"/>
    <w:basedOn w:val="Tablanormal"/>
    <w:uiPriority w:val="59"/>
    <w:rsid w:val="00897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1F59F9"/>
  </w:style>
  <w:style w:type="character" w:styleId="Hipervnculo">
    <w:name w:val="Hyperlink"/>
    <w:basedOn w:val="Fuentedeprrafopredeter"/>
    <w:uiPriority w:val="99"/>
    <w:unhideWhenUsed/>
    <w:rsid w:val="001F59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propiada.com" TargetMode="External"/><Relationship Id="rId3" Type="http://schemas.openxmlformats.org/officeDocument/2006/relationships/styles" Target="styles.xml"/><Relationship Id="rId7" Type="http://schemas.openxmlformats.org/officeDocument/2006/relationships/hyperlink" Target="mailto:soporte@iapropia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2152C-5D1D-4DC0-8F35-B5B8EAE7F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2042</Words>
  <Characters>11232</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German</dc:creator>
  <cp:lastModifiedBy>German</cp:lastModifiedBy>
  <cp:revision>3</cp:revision>
  <cp:lastPrinted>2013-01-18T13:38:00Z</cp:lastPrinted>
  <dcterms:created xsi:type="dcterms:W3CDTF">2013-01-25T00:10:00Z</dcterms:created>
  <dcterms:modified xsi:type="dcterms:W3CDTF">2013-01-25T02:30:00Z</dcterms:modified>
</cp:coreProperties>
</file>